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Default="0018503F" w:rsidP="00B4260D">
            <w:pPr>
              <w:rPr>
                <w:ins w:id="0" w:author="Pečová, Renáta" w:date="2016-02-16T16:01:00Z"/>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rsidR="004C20D4" w:rsidRPr="002D4CDB" w:rsidRDefault="004C20D4" w:rsidP="004C20D4">
            <w:pPr>
              <w:rPr>
                <w:rFonts w:asciiTheme="minorHAnsi" w:hAnsiTheme="minorHAnsi" w:cstheme="minorHAnsi"/>
                <w:i/>
                <w:color w:val="0000FF"/>
                <w:sz w:val="18"/>
                <w:szCs w:val="18"/>
              </w:rPr>
            </w:pPr>
            <w:ins w:id="1" w:author="Pečová, Renáta" w:date="2016-02-16T16:01:00Z">
              <w:r>
                <w:rPr>
                  <w:rFonts w:asciiTheme="minorHAnsi" w:hAnsiTheme="minorHAnsi" w:cstheme="minorHAnsi"/>
                  <w:i/>
                  <w:color w:val="FF0000"/>
                  <w:sz w:val="18"/>
                  <w:szCs w:val="18"/>
                </w:rPr>
                <w:t>Príklad: 1</w:t>
              </w:r>
            </w:ins>
            <w:ins w:id="2" w:author="Pečová, Renáta" w:date="2016-02-16T16:02:00Z">
              <w:r>
                <w:rPr>
                  <w:rFonts w:asciiTheme="minorHAnsi" w:hAnsiTheme="minorHAnsi" w:cstheme="minorHAnsi"/>
                  <w:i/>
                  <w:color w:val="FF0000"/>
                  <w:sz w:val="18"/>
                  <w:szCs w:val="18"/>
                </w:rPr>
                <w:t> </w:t>
              </w:r>
            </w:ins>
            <w:ins w:id="3" w:author="Pečová, Renáta" w:date="2016-02-16T16:01:00Z">
              <w:r>
                <w:rPr>
                  <w:rFonts w:asciiTheme="minorHAnsi" w:hAnsiTheme="minorHAnsi" w:cstheme="minorHAnsi"/>
                  <w:i/>
                  <w:color w:val="FF0000"/>
                  <w:sz w:val="18"/>
                  <w:szCs w:val="18"/>
                </w:rPr>
                <w:t>000</w:t>
              </w:r>
            </w:ins>
            <w:ins w:id="4" w:author="Pečová, Renáta" w:date="2016-02-16T16:02:00Z">
              <w:r>
                <w:rPr>
                  <w:rFonts w:asciiTheme="minorHAnsi" w:hAnsiTheme="minorHAnsi" w:cstheme="minorHAnsi"/>
                  <w:i/>
                  <w:color w:val="FF0000"/>
                  <w:sz w:val="18"/>
                  <w:szCs w:val="18"/>
                </w:rPr>
                <w:t xml:space="preserve"> €</w:t>
              </w:r>
            </w:ins>
            <w:ins w:id="5" w:author="Pečová, Renáta" w:date="2016-02-16T16:01:00Z">
              <w:r>
                <w:rPr>
                  <w:rFonts w:asciiTheme="minorHAnsi" w:hAnsiTheme="minorHAnsi" w:cstheme="minorHAnsi"/>
                  <w:i/>
                  <w:color w:val="FF0000"/>
                  <w:sz w:val="18"/>
                  <w:szCs w:val="18"/>
                </w:rPr>
                <w:t xml:space="preserve"> </w:t>
              </w:r>
              <w:bookmarkStart w:id="6" w:name="_GoBack"/>
              <w:bookmarkEnd w:id="6"/>
              <w:r>
                <w:rPr>
                  <w:rFonts w:asciiTheme="minorHAnsi" w:hAnsiTheme="minorHAnsi" w:cstheme="minorHAnsi"/>
                  <w:i/>
                  <w:color w:val="FF0000"/>
                  <w:sz w:val="18"/>
                  <w:szCs w:val="18"/>
                </w:rPr>
                <w:t xml:space="preserve"> </w:t>
              </w:r>
            </w:ins>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Default="0018503F" w:rsidP="00DA7335">
            <w:pPr>
              <w:rPr>
                <w:ins w:id="7" w:author="Pečová, Renáta" w:date="2016-02-16T16:01:00Z"/>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rsidR="004C20D4" w:rsidRPr="002D4CDB" w:rsidRDefault="004C20D4" w:rsidP="00DA7335">
            <w:pPr>
              <w:rPr>
                <w:rFonts w:asciiTheme="minorHAnsi" w:hAnsiTheme="minorHAnsi" w:cstheme="minorHAnsi"/>
                <w:i/>
                <w:color w:val="0000FF"/>
                <w:sz w:val="18"/>
                <w:szCs w:val="18"/>
              </w:rPr>
            </w:pPr>
            <w:ins w:id="8" w:author="Pečová, Renáta" w:date="2016-02-16T16:01: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9"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w:t>
            </w:r>
            <w:r w:rsidRPr="00607EC2">
              <w:rPr>
                <w:rFonts w:asciiTheme="minorHAnsi" w:hAnsiTheme="minorHAnsi" w:cstheme="minorHAnsi"/>
                <w:bCs/>
                <w:sz w:val="18"/>
                <w:szCs w:val="18"/>
              </w:rPr>
              <w:t xml:space="preserve">sa </w:t>
            </w:r>
            <w:r w:rsidR="003918DC" w:rsidRPr="00607EC2">
              <w:rPr>
                <w:rFonts w:asciiTheme="minorHAnsi" w:hAnsiTheme="minorHAnsi" w:cstheme="minorHAnsi"/>
                <w:bCs/>
                <w:sz w:val="18"/>
                <w:szCs w:val="18"/>
              </w:rPr>
              <w:t>v</w:t>
            </w:r>
            <w:r w:rsidRPr="00607EC2">
              <w:rPr>
                <w:rFonts w:asciiTheme="minorHAnsi" w:hAnsiTheme="minorHAnsi" w:cstheme="minorHAnsi"/>
                <w:bCs/>
                <w:sz w:val="18"/>
                <w:szCs w:val="18"/>
              </w:rPr>
              <w:t xml:space="preserve"> prípade</w:t>
            </w:r>
            <w:r w:rsidRPr="002D4CDB">
              <w:rPr>
                <w:rFonts w:asciiTheme="minorHAnsi" w:hAnsiTheme="minorHAnsi" w:cstheme="minorHAnsi"/>
                <w:bCs/>
                <w:sz w:val="18"/>
                <w:szCs w:val="18"/>
              </w:rPr>
              <w:t xml:space="preserv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lastRenderedPageBreak/>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771A5">
              <w:rPr>
                <w:rFonts w:asciiTheme="minorHAnsi" w:hAnsiTheme="minorHAnsi" w:cstheme="minorHAnsi"/>
                <w:i/>
                <w:color w:val="FF0000"/>
                <w:sz w:val="18"/>
                <w:szCs w:val="18"/>
              </w:rPr>
              <w:t>V prípade fázovaných projektov žiadateľ</w:t>
            </w:r>
            <w:r w:rsidR="00242C4D" w:rsidRPr="000771A5">
              <w:rPr>
                <w:rFonts w:asciiTheme="minorHAnsi" w:hAnsiTheme="minorHAnsi" w:cstheme="minorHAnsi"/>
                <w:i/>
                <w:color w:val="FF0000"/>
                <w:sz w:val="18"/>
                <w:szCs w:val="18"/>
              </w:rPr>
              <w:t xml:space="preserve"> </w:t>
            </w:r>
            <w:r w:rsidR="00242C4D" w:rsidRPr="00F50863">
              <w:rPr>
                <w:rFonts w:asciiTheme="minorHAnsi" w:hAnsiTheme="minorHAnsi" w:cstheme="minorHAnsi"/>
                <w:i/>
                <w:color w:val="FF0000"/>
                <w:sz w:val="18"/>
                <w:szCs w:val="18"/>
              </w:rPr>
              <w:t xml:space="preserve"> </w:t>
            </w:r>
            <w:r w:rsidR="00242C4D" w:rsidRPr="00242C4D">
              <w:rPr>
                <w:rFonts w:asciiTheme="minorHAnsi" w:hAnsiTheme="minorHAnsi" w:cstheme="minorHAnsi"/>
                <w:i/>
                <w:color w:val="FF0000"/>
                <w:sz w:val="18"/>
                <w:szCs w:val="18"/>
              </w:rPr>
              <w:t>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771A5">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w:t>
            </w:r>
            <w:proofErr w:type="spellStart"/>
            <w:r w:rsidR="001D2AB4" w:rsidRPr="00BE657D">
              <w:rPr>
                <w:rFonts w:asciiTheme="minorHAnsi" w:hAnsiTheme="minorHAnsi" w:cstheme="minorHAnsi"/>
                <w:i/>
                <w:color w:val="0000FF"/>
                <w:sz w:val="18"/>
                <w:szCs w:val="18"/>
              </w:rPr>
              <w:t>cash</w:t>
            </w:r>
            <w:proofErr w:type="spellEnd"/>
            <w:r w:rsidR="001D2AB4" w:rsidRPr="00BE657D">
              <w:rPr>
                <w:rFonts w:asciiTheme="minorHAnsi" w:hAnsiTheme="minorHAnsi" w:cstheme="minorHAnsi"/>
                <w:i/>
                <w:color w:val="0000FF"/>
                <w:sz w:val="18"/>
                <w:szCs w:val="18"/>
              </w:rPr>
              <w:t xml:space="preserve">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lastRenderedPageBreak/>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lastRenderedPageBreak/>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771A5">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771A5">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w:t>
            </w:r>
            <w:r w:rsidRPr="00CA6642">
              <w:rPr>
                <w:rFonts w:asciiTheme="minorHAnsi" w:hAnsiTheme="minorHAnsi" w:cstheme="minorHAnsi"/>
                <w:i/>
                <w:color w:val="0000FF"/>
                <w:sz w:val="18"/>
                <w:szCs w:val="18"/>
              </w:rPr>
              <w:lastRenderedPageBreak/>
              <w:t xml:space="preserve">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lastRenderedPageBreak/>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07EC2">
              <w:rPr>
                <w:rFonts w:asciiTheme="minorHAnsi" w:hAnsiTheme="minorHAnsi" w:cstheme="minorHAnsi"/>
                <w:i/>
                <w:color w:val="0000FF"/>
                <w:sz w:val="18"/>
                <w:szCs w:val="18"/>
              </w:rPr>
              <w:t>(výber z</w:t>
            </w:r>
            <w:r w:rsidR="0086757D" w:rsidRPr="00607EC2">
              <w:rPr>
                <w:rFonts w:asciiTheme="minorHAnsi" w:hAnsiTheme="minorHAnsi" w:cstheme="minorHAnsi"/>
                <w:i/>
                <w:color w:val="0000FF"/>
                <w:sz w:val="18"/>
                <w:szCs w:val="18"/>
              </w:rPr>
              <w:t> </w:t>
            </w:r>
            <w:r w:rsidRPr="00607EC2">
              <w:rPr>
                <w:rFonts w:asciiTheme="minorHAnsi" w:hAnsiTheme="minorHAnsi" w:cstheme="minorHAnsi"/>
                <w:i/>
                <w:color w:val="0000FF"/>
                <w:sz w:val="18"/>
                <w:szCs w:val="18"/>
              </w:rPr>
              <w:t>číselníka</w:t>
            </w:r>
            <w:r w:rsidR="0086757D" w:rsidRPr="00607EC2">
              <w:rPr>
                <w:rFonts w:asciiTheme="minorHAnsi" w:hAnsiTheme="minorHAnsi" w:cstheme="minorHAnsi"/>
                <w:sz w:val="18"/>
                <w:szCs w:val="18"/>
              </w:rPr>
              <w:t xml:space="preserve"> </w:t>
            </w:r>
            <w:r w:rsidR="0086757D" w:rsidRPr="00607EC2">
              <w:rPr>
                <w:rFonts w:asciiTheme="minorHAnsi" w:hAnsiTheme="minorHAnsi" w:cstheme="minorHAnsi"/>
                <w:i/>
                <w:color w:val="0000FF"/>
                <w:sz w:val="18"/>
                <w:szCs w:val="18"/>
              </w:rPr>
              <w:t>z Prí</w:t>
            </w:r>
            <w:r w:rsidR="004A5D72" w:rsidRPr="00607EC2">
              <w:rPr>
                <w:rFonts w:asciiTheme="minorHAnsi" w:hAnsiTheme="minorHAnsi" w:cstheme="minorHAnsi"/>
                <w:i/>
                <w:color w:val="0000FF"/>
                <w:sz w:val="18"/>
                <w:szCs w:val="18"/>
              </w:rPr>
              <w:t>ru</w:t>
            </w:r>
            <w:r w:rsidR="0086757D" w:rsidRPr="00607EC2">
              <w:rPr>
                <w:rFonts w:asciiTheme="minorHAnsi" w:hAnsiTheme="minorHAnsi" w:cstheme="minorHAnsi"/>
                <w:i/>
                <w:color w:val="0000FF"/>
                <w:sz w:val="18"/>
                <w:szCs w:val="18"/>
              </w:rPr>
              <w:t>čk</w:t>
            </w:r>
            <w:r w:rsidR="004A5D72" w:rsidRPr="00607EC2">
              <w:rPr>
                <w:rFonts w:asciiTheme="minorHAnsi" w:hAnsiTheme="minorHAnsi" w:cstheme="minorHAnsi"/>
                <w:i/>
                <w:color w:val="0000FF"/>
                <w:sz w:val="18"/>
                <w:szCs w:val="18"/>
              </w:rPr>
              <w:t>y</w:t>
            </w:r>
            <w:r w:rsidR="0086757D" w:rsidRPr="00607EC2">
              <w:rPr>
                <w:rFonts w:asciiTheme="minorHAnsi" w:hAnsiTheme="minorHAnsi" w:cstheme="minorHAnsi"/>
                <w:i/>
                <w:color w:val="0000FF"/>
                <w:sz w:val="18"/>
                <w:szCs w:val="18"/>
              </w:rPr>
              <w:t xml:space="preserve"> pre žiadateľov</w:t>
            </w:r>
            <w:r w:rsidR="0086757D" w:rsidRPr="002D4CDB">
              <w:rPr>
                <w:rFonts w:asciiTheme="minorHAnsi" w:hAnsiTheme="minorHAnsi" w:cstheme="minorHAnsi"/>
                <w:i/>
                <w:color w:val="0000FF"/>
                <w:sz w:val="18"/>
                <w:szCs w:val="18"/>
              </w:rPr>
              <w:t xml:space="preserve">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771A5">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lastRenderedPageBreak/>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771A5">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3"/>
          <w:footerReference w:type="default" r:id="rId14"/>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607EC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607EC2">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607EC2">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lastRenderedPageBreak/>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ins w:id="9" w:author="Pečová, Renáta" w:date="2016-02-16T15:33:00Z">
              <w:r w:rsidR="00A87BF4">
                <w:rPr>
                  <w:rFonts w:asciiTheme="minorHAnsi" w:hAnsiTheme="minorHAnsi" w:cstheme="minorHAnsi"/>
                  <w:sz w:val="18"/>
                  <w:szCs w:val="18"/>
                </w:rPr>
                <w:t xml:space="preserve"> </w:t>
              </w:r>
              <w:r w:rsidR="00A87BF4" w:rsidRPr="00A87BF4">
                <w:rPr>
                  <w:rFonts w:asciiTheme="minorHAnsi" w:hAnsiTheme="minorHAnsi" w:cstheme="minorHAnsi"/>
                  <w:color w:val="0000FF"/>
                  <w:sz w:val="18"/>
                  <w:szCs w:val="18"/>
                </w:rPr>
                <w:t>- COV</w:t>
              </w:r>
            </w:ins>
            <w:r w:rsidRPr="00A87BF4">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AD16E3" w:rsidRDefault="00340992" w:rsidP="0002061E">
            <w:pPr>
              <w:rPr>
                <w:ins w:id="10" w:author="Pečová, Renáta" w:date="2016-02-16T15:48:00Z"/>
                <w:rFonts w:asciiTheme="minorHAnsi" w:hAnsiTheme="minorHAnsi"/>
                <w:i/>
                <w:color w:val="0000FF"/>
                <w:sz w:val="18"/>
                <w:szCs w:val="18"/>
              </w:rPr>
            </w:pPr>
            <w:r w:rsidRPr="002D4CDB">
              <w:rPr>
                <w:rFonts w:asciiTheme="minorHAnsi" w:hAnsiTheme="minorHAnsi" w:cstheme="minorHAnsi"/>
                <w:sz w:val="18"/>
                <w:szCs w:val="18"/>
              </w:rPr>
              <w:t>Automaticky vyplnené</w:t>
            </w:r>
            <w:ins w:id="11" w:author="Pečová, Renáta" w:date="2016-02-16T15:36:00Z">
              <w:r w:rsidR="00A87BF4" w:rsidRPr="00C676FB">
                <w:rPr>
                  <w:rFonts w:asciiTheme="minorHAnsi" w:hAnsiTheme="minorHAnsi"/>
                  <w:i/>
                  <w:color w:val="0000FF"/>
                  <w:sz w:val="18"/>
                  <w:szCs w:val="18"/>
                </w:rPr>
                <w:t>.</w:t>
              </w:r>
            </w:ins>
          </w:p>
          <w:p w:rsidR="00B10209" w:rsidRPr="002D4CDB" w:rsidRDefault="00AD16E3" w:rsidP="0002061E">
            <w:pPr>
              <w:rPr>
                <w:rFonts w:asciiTheme="minorHAnsi" w:hAnsiTheme="minorHAnsi" w:cstheme="minorHAnsi"/>
              </w:rPr>
            </w:pPr>
            <w:ins w:id="12" w:author="Pečová, Renáta" w:date="2016-02-16T15:48:00Z">
              <w:r>
                <w:rPr>
                  <w:rFonts w:asciiTheme="minorHAnsi" w:hAnsiTheme="minorHAnsi"/>
                  <w:i/>
                  <w:color w:val="0000FF"/>
                  <w:sz w:val="18"/>
                  <w:szCs w:val="18"/>
                </w:rPr>
                <w:t>Príklad: 1 000 €</w:t>
              </w:r>
            </w:ins>
            <w:ins w:id="13" w:author="Pečová, Renáta" w:date="2016-02-16T15:36:00Z">
              <w:r w:rsidR="00A87BF4" w:rsidRPr="00C676FB">
                <w:rPr>
                  <w:rFonts w:asciiTheme="minorHAnsi" w:hAnsiTheme="minorHAnsi"/>
                  <w:i/>
                  <w:color w:val="0000FF"/>
                  <w:sz w:val="18"/>
                  <w:szCs w:val="18"/>
                </w:rPr>
                <w:t xml:space="preserve">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14" w:author="Pečová, Renáta" w:date="2016-02-16T15:33:00Z">
              <w:r w:rsidR="00A87BF4">
                <w:rPr>
                  <w:rFonts w:asciiTheme="minorHAnsi" w:hAnsiTheme="minorHAnsi" w:cstheme="minorHAnsi"/>
                  <w:sz w:val="18"/>
                  <w:szCs w:val="18"/>
                </w:rPr>
                <w:t xml:space="preserve"> </w:t>
              </w:r>
              <w:r w:rsidR="00A87BF4" w:rsidRPr="00C676FB">
                <w:rPr>
                  <w:rFonts w:asciiTheme="minorHAnsi" w:hAnsiTheme="minorHAnsi" w:cstheme="minorHAnsi"/>
                  <w:color w:val="0000FF"/>
                  <w:sz w:val="18"/>
                  <w:szCs w:val="18"/>
                </w:rPr>
                <w:t>-</w:t>
              </w:r>
            </w:ins>
            <w:ins w:id="15" w:author="Pečová, Renáta" w:date="2016-02-16T15:34:00Z">
              <w:r w:rsidR="00A87BF4" w:rsidRPr="00C676FB">
                <w:rPr>
                  <w:rFonts w:asciiTheme="minorHAnsi" w:hAnsiTheme="minorHAnsi" w:cstheme="minorHAnsi"/>
                  <w:color w:val="0000FF"/>
                  <w:sz w:val="18"/>
                  <w:szCs w:val="18"/>
                </w:rPr>
                <w:t xml:space="preserve"> </w:t>
              </w:r>
            </w:ins>
            <w:ins w:id="16" w:author="Pečová, Renáta" w:date="2016-02-16T15:33:00Z">
              <w:r w:rsidR="00A87BF4" w:rsidRPr="00C676FB">
                <w:rPr>
                  <w:rFonts w:asciiTheme="minorHAnsi" w:hAnsiTheme="minorHAnsi" w:cstheme="minorHAnsi"/>
                  <w:color w:val="0000FF"/>
                  <w:sz w:val="18"/>
                  <w:szCs w:val="18"/>
                </w:rPr>
                <w:t>COVPGP</w:t>
              </w:r>
            </w:ins>
            <w:r w:rsidR="00D4101E" w:rsidRPr="00C676FB">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C76654">
            <w:pPr>
              <w:rPr>
                <w:ins w:id="17" w:author="Pečová, Renáta" w:date="2016-02-16T15:54: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w:t>
            </w:r>
            <w:ins w:id="18" w:author="Pečová, Renáta" w:date="2016-02-16T15:34:00Z">
              <w:r w:rsidR="00A87BF4">
                <w:rPr>
                  <w:rFonts w:asciiTheme="minorHAnsi" w:hAnsiTheme="minorHAnsi" w:cstheme="minorHAnsi"/>
                  <w:sz w:val="18"/>
                  <w:szCs w:val="18"/>
                </w:rPr>
                <w:t xml:space="preserve">. </w:t>
              </w:r>
            </w:ins>
          </w:p>
          <w:p w:rsidR="00C76654" w:rsidRPr="002D4CDB" w:rsidRDefault="00C76654" w:rsidP="004C20D4">
            <w:pPr>
              <w:rPr>
                <w:rFonts w:asciiTheme="minorHAnsi" w:hAnsiTheme="minorHAnsi" w:cstheme="minorHAnsi"/>
                <w:sz w:val="18"/>
                <w:szCs w:val="18"/>
              </w:rPr>
            </w:pPr>
            <w:ins w:id="19" w:author="Pečová, Renáta" w:date="2016-02-16T15:54:00Z">
              <w:r w:rsidRPr="00C76654">
                <w:rPr>
                  <w:rFonts w:asciiTheme="minorHAnsi" w:hAnsiTheme="minorHAnsi" w:cstheme="minorHAnsi"/>
                  <w:color w:val="0000FF"/>
                  <w:sz w:val="18"/>
                  <w:szCs w:val="18"/>
                </w:rPr>
                <w:t>Príklad:</w:t>
              </w:r>
            </w:ins>
            <w:ins w:id="20" w:author="Pečová, Renáta" w:date="2016-02-16T15:55:00Z">
              <w:r w:rsidRPr="00C76654">
                <w:rPr>
                  <w:rFonts w:asciiTheme="minorHAnsi" w:hAnsiTheme="minorHAnsi" w:cstheme="minorHAnsi"/>
                  <w:color w:val="0000FF"/>
                  <w:sz w:val="18"/>
                  <w:szCs w:val="18"/>
                </w:rPr>
                <w:t xml:space="preserve">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w:t>
              </w:r>
            </w:ins>
            <w:ins w:id="21" w:author="Pečová, Renáta" w:date="2016-02-16T15:56:00Z">
              <w:r>
                <w:rPr>
                  <w:rFonts w:asciiTheme="minorHAnsi" w:hAnsiTheme="minorHAnsi" w:cstheme="minorHAnsi"/>
                  <w:color w:val="0000FF"/>
                  <w:sz w:val="18"/>
                  <w:szCs w:val="18"/>
                </w:rPr>
                <w:t xml:space="preserve">vyplýva z výsledkov CBA, </w:t>
              </w:r>
            </w:ins>
            <w:ins w:id="22" w:author="Pečová, Renáta" w:date="2016-02-16T15:55:00Z">
              <w:r>
                <w:rPr>
                  <w:rFonts w:asciiTheme="minorHAnsi" w:hAnsiTheme="minorHAnsi" w:cstheme="minorHAnsi"/>
                  <w:color w:val="0000FF"/>
                  <w:sz w:val="18"/>
                  <w:szCs w:val="18"/>
                </w:rPr>
                <w:t>nevyplýva zo žiadnych údajov z</w:t>
              </w:r>
            </w:ins>
            <w:ins w:id="23" w:author="Pečová, Renáta" w:date="2016-02-16T15:56:00Z">
              <w:r>
                <w:rPr>
                  <w:rFonts w:asciiTheme="minorHAnsi" w:hAnsiTheme="minorHAnsi" w:cstheme="minorHAnsi"/>
                  <w:color w:val="0000FF"/>
                  <w:sz w:val="18"/>
                  <w:szCs w:val="18"/>
                </w:rPr>
                <w:t> </w:t>
              </w:r>
            </w:ins>
            <w:ins w:id="24" w:author="Pečová, Renáta" w:date="2016-02-16T15:55:00Z">
              <w:r>
                <w:rPr>
                  <w:rFonts w:asciiTheme="minorHAnsi" w:hAnsiTheme="minorHAnsi" w:cstheme="minorHAnsi"/>
                  <w:color w:val="0000FF"/>
                  <w:sz w:val="18"/>
                  <w:szCs w:val="18"/>
                </w:rPr>
                <w:t xml:space="preserve">formulára </w:t>
              </w:r>
            </w:ins>
            <w:proofErr w:type="spellStart"/>
            <w:ins w:id="25" w:author="Pečová, Renáta" w:date="2016-02-16T15:56:00Z">
              <w:r>
                <w:rPr>
                  <w:rFonts w:asciiTheme="minorHAnsi" w:hAnsiTheme="minorHAnsi" w:cstheme="minorHAnsi"/>
                  <w:color w:val="0000FF"/>
                  <w:sz w:val="18"/>
                  <w:szCs w:val="18"/>
                </w:rPr>
                <w:t>ŽoNFP</w:t>
              </w:r>
            </w:ins>
            <w:proofErr w:type="spellEnd"/>
            <w:ins w:id="26" w:author="Pečová, Renáta" w:date="2016-02-16T15:58:00Z">
              <w:r>
                <w:rPr>
                  <w:rFonts w:asciiTheme="minorHAnsi" w:hAnsiTheme="minorHAnsi" w:cstheme="minorHAnsi"/>
                  <w:color w:val="0000FF"/>
                  <w:sz w:val="18"/>
                  <w:szCs w:val="18"/>
                </w:rPr>
                <w:t xml:space="preserve">. 1 150 </w:t>
              </w:r>
            </w:ins>
            <w:ins w:id="27" w:author="Pečová, Renáta" w:date="2016-02-16T15:59:00Z">
              <w:r w:rsidR="004C20D4">
                <w:rPr>
                  <w:rFonts w:asciiTheme="minorHAnsi" w:hAnsiTheme="minorHAnsi" w:cstheme="minorHAnsi"/>
                  <w:color w:val="0000FF"/>
                  <w:sz w:val="18"/>
                  <w:szCs w:val="18"/>
                </w:rPr>
                <w:t>€</w:t>
              </w:r>
            </w:ins>
            <w:ins w:id="28" w:author="Pečová, Renáta" w:date="2016-02-16T15:58:00Z">
              <w:r>
                <w:rPr>
                  <w:rFonts w:asciiTheme="minorHAnsi" w:hAnsiTheme="minorHAnsi" w:cstheme="minorHAnsi"/>
                  <w:color w:val="0000FF"/>
                  <w:sz w:val="18"/>
                  <w:szCs w:val="18"/>
                </w:rPr>
                <w:t xml:space="preserve">– 1 000 </w:t>
              </w:r>
            </w:ins>
            <w:ins w:id="29" w:author="Pečová, Renáta" w:date="2016-02-16T15:59:00Z">
              <w:r w:rsidR="004C20D4">
                <w:rPr>
                  <w:rFonts w:asciiTheme="minorHAnsi" w:hAnsiTheme="minorHAnsi" w:cstheme="minorHAnsi"/>
                  <w:color w:val="0000FF"/>
                  <w:sz w:val="18"/>
                  <w:szCs w:val="18"/>
                </w:rPr>
                <w:t xml:space="preserve">€ </w:t>
              </w:r>
              <w:r>
                <w:rPr>
                  <w:rFonts w:asciiTheme="minorHAnsi" w:hAnsiTheme="minorHAnsi" w:cstheme="minorHAnsi"/>
                  <w:color w:val="0000FF"/>
                  <w:sz w:val="18"/>
                  <w:szCs w:val="18"/>
                </w:rPr>
                <w:t xml:space="preserve">= </w:t>
              </w:r>
              <w:r w:rsidR="004C20D4">
                <w:rPr>
                  <w:rFonts w:asciiTheme="minorHAnsi" w:hAnsiTheme="minorHAnsi" w:cstheme="minorHAnsi"/>
                  <w:color w:val="0000FF"/>
                  <w:sz w:val="18"/>
                  <w:szCs w:val="18"/>
                </w:rPr>
                <w:t>výdavky nad rámec finančnej medzery</w:t>
              </w:r>
            </w:ins>
            <w:ins w:id="30" w:author="Pečová, Renáta" w:date="2016-02-16T16:00:00Z">
              <w:r w:rsidR="004C20D4">
                <w:rPr>
                  <w:rFonts w:asciiTheme="minorHAnsi" w:hAnsiTheme="minorHAnsi" w:cstheme="minorHAnsi"/>
                  <w:color w:val="0000FF"/>
                  <w:sz w:val="18"/>
                  <w:szCs w:val="18"/>
                </w:rPr>
                <w:t>, t.j. 150 €</w:t>
              </w:r>
            </w:ins>
            <w:ins w:id="31" w:author="Pečová, Renáta" w:date="2016-02-16T15:56:00Z">
              <w:r>
                <w:rPr>
                  <w:rFonts w:asciiTheme="minorHAnsi" w:hAnsiTheme="minorHAnsi" w:cstheme="minorHAnsi"/>
                  <w:color w:val="0000FF"/>
                  <w:sz w:val="18"/>
                  <w:szCs w:val="18"/>
                </w:rPr>
                <w:t>)</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ins w:id="32" w:author="Pečová, Renáta" w:date="2016-02-16T15:42:00Z">
              <w:r w:rsidR="0002061E" w:rsidRPr="00C676FB">
                <w:rPr>
                  <w:rFonts w:asciiTheme="minorHAnsi" w:hAnsiTheme="minorHAnsi" w:cstheme="minorHAnsi"/>
                  <w:color w:val="0000FF"/>
                  <w:sz w:val="18"/>
                  <w:szCs w:val="18"/>
                </w:rPr>
                <w:t>- % NFP</w:t>
              </w:r>
              <w:r w:rsidR="0002061E">
                <w:rPr>
                  <w:rFonts w:asciiTheme="minorHAnsi" w:hAnsiTheme="minorHAnsi" w:cstheme="minorHAnsi"/>
                  <w:sz w:val="18"/>
                  <w:szCs w:val="18"/>
                </w:rPr>
                <w:t xml:space="preserve"> </w:t>
              </w:r>
            </w:ins>
            <w:r w:rsidR="00C47274" w:rsidRPr="002D4CDB">
              <w:rPr>
                <w:rFonts w:asciiTheme="minorHAnsi" w:hAnsiTheme="minorHAnsi" w:cstheme="minorHAnsi"/>
                <w:sz w:val="18"/>
                <w:szCs w:val="18"/>
              </w:rPr>
              <w:t>(%)</w:t>
            </w:r>
          </w:p>
        </w:tc>
        <w:tc>
          <w:tcPr>
            <w:tcW w:w="10040" w:type="dxa"/>
          </w:tcPr>
          <w:p w:rsidR="00B10209" w:rsidRDefault="009D314B">
            <w:pPr>
              <w:rPr>
                <w:ins w:id="33" w:author="Pečová, Renáta" w:date="2016-02-16T15:47: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p w:rsidR="00AD16E3" w:rsidRPr="002D4CDB" w:rsidRDefault="00AD16E3">
            <w:pPr>
              <w:rPr>
                <w:rFonts w:asciiTheme="minorHAnsi" w:hAnsiTheme="minorHAnsi" w:cstheme="minorHAnsi"/>
                <w:sz w:val="18"/>
                <w:szCs w:val="18"/>
              </w:rPr>
            </w:pPr>
            <w:ins w:id="34" w:author="Pečová, Renáta" w:date="2016-02-16T15:47: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35" w:author="Pečová, Renáta" w:date="2016-02-16T15:4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AD16E3">
            <w:pPr>
              <w:rPr>
                <w:rFonts w:asciiTheme="minorHAnsi" w:hAnsiTheme="minorHAnsi" w:cstheme="minorHAnsi"/>
              </w:rPr>
            </w:pPr>
            <w:ins w:id="36" w:author="Pečová, Renáta" w:date="2016-02-16T15:47:00Z">
              <w:r>
                <w:rPr>
                  <w:rFonts w:asciiTheme="minorHAnsi" w:hAnsiTheme="minorHAnsi" w:cstheme="minorHAnsi"/>
                  <w:sz w:val="18"/>
                  <w:szCs w:val="18"/>
                </w:rPr>
                <w:t xml:space="preserve">Príklad: </w:t>
              </w:r>
            </w:ins>
            <w:ins w:id="37" w:author="Pečová, Renáta" w:date="2016-02-16T15:48:00Z">
              <w:r>
                <w:rPr>
                  <w:rFonts w:asciiTheme="minorHAnsi" w:hAnsiTheme="minorHAnsi" w:cstheme="minorHAnsi"/>
                  <w:sz w:val="18"/>
                  <w:szCs w:val="18"/>
                </w:rPr>
                <w:t>950</w:t>
              </w:r>
            </w:ins>
            <w:ins w:id="38" w:author="Pečová, Renáta" w:date="2016-02-16T15:47:00Z">
              <w:r>
                <w:rPr>
                  <w:rFonts w:asciiTheme="minorHAnsi" w:hAnsiTheme="minorHAnsi" w:cstheme="minorHAnsi"/>
                  <w:sz w:val="18"/>
                  <w:szCs w:val="18"/>
                </w:rPr>
                <w:t xml:space="preserve">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39" w:author="Pečová, Renáta" w:date="2016-02-16T15:44:00Z">
              <w:r w:rsidR="00AD16E3">
                <w:rPr>
                  <w:rFonts w:asciiTheme="minorHAnsi" w:hAnsiTheme="minorHAnsi" w:cstheme="minorHAnsi"/>
                  <w:sz w:val="18"/>
                  <w:szCs w:val="18"/>
                </w:rPr>
                <w:t xml:space="preserve"> </w:t>
              </w:r>
              <w:r w:rsidR="00AD16E3" w:rsidRPr="00C676FB">
                <w:rPr>
                  <w:rFonts w:asciiTheme="minorHAnsi" w:hAnsiTheme="minorHAnsi" w:cstheme="minorHAnsi"/>
                  <w:color w:val="0000FF"/>
                  <w:sz w:val="18"/>
                  <w:szCs w:val="18"/>
                </w:rPr>
                <w:t xml:space="preserve">– VZ </w:t>
              </w:r>
            </w:ins>
            <w:r w:rsidR="00C47274" w:rsidRPr="00C676FB">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40" w:author="Pečová, Renáta" w:date="2016-02-16T15:4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187776">
            <w:pPr>
              <w:rPr>
                <w:rFonts w:asciiTheme="minorHAnsi" w:hAnsiTheme="minorHAnsi" w:cstheme="minorHAnsi"/>
              </w:rPr>
            </w:pPr>
            <w:ins w:id="41" w:author="Pečová, Renáta" w:date="2016-02-16T15:47:00Z">
              <w:r>
                <w:rPr>
                  <w:rFonts w:asciiTheme="minorHAnsi" w:hAnsiTheme="minorHAnsi" w:cstheme="minorHAnsi"/>
                  <w:sz w:val="18"/>
                  <w:szCs w:val="18"/>
                </w:rPr>
                <w:t xml:space="preserve">Príklad: </w:t>
              </w:r>
            </w:ins>
            <w:ins w:id="42" w:author="Pečová, Renáta" w:date="2016-02-16T15:48:00Z">
              <w:r>
                <w:rPr>
                  <w:rFonts w:asciiTheme="minorHAnsi" w:hAnsiTheme="minorHAnsi" w:cstheme="minorHAnsi"/>
                  <w:sz w:val="18"/>
                  <w:szCs w:val="18"/>
                </w:rPr>
                <w:t>50 €</w:t>
              </w:r>
            </w:ins>
          </w:p>
        </w:tc>
      </w:tr>
    </w:tbl>
    <w:p w:rsidR="006D633A" w:rsidRDefault="006D633A" w:rsidP="006D633A">
      <w:pPr>
        <w:rPr>
          <w:ins w:id="43" w:author="Pečová, Renáta" w:date="2016-02-16T15:21:00Z"/>
          <w:i/>
          <w:color w:val="0000FF"/>
          <w:sz w:val="18"/>
          <w:szCs w:val="18"/>
          <w:u w:val="single"/>
        </w:rPr>
      </w:pPr>
    </w:p>
    <w:p w:rsidR="006D633A" w:rsidRPr="00C676FB" w:rsidRDefault="006D633A" w:rsidP="006D633A">
      <w:pPr>
        <w:rPr>
          <w:ins w:id="44" w:author="Pečová, Renáta" w:date="2016-02-16T15:21:00Z"/>
          <w:rFonts w:cs="Times New Roman"/>
          <w:i/>
          <w:color w:val="0000FF"/>
          <w:sz w:val="18"/>
          <w:szCs w:val="18"/>
          <w:u w:val="single"/>
        </w:rPr>
      </w:pPr>
      <w:ins w:id="45" w:author="Pečová, Renáta" w:date="2016-02-16T15:21:00Z">
        <w:r w:rsidRPr="00C676FB">
          <w:rPr>
            <w:rFonts w:cs="Times New Roman"/>
            <w:i/>
            <w:color w:val="0000FF"/>
            <w:sz w:val="18"/>
            <w:szCs w:val="18"/>
            <w:u w:val="single"/>
          </w:rPr>
          <w:t>V</w:t>
        </w:r>
      </w:ins>
      <w:ins w:id="46" w:author="Pečová, Renáta" w:date="2016-02-16T15:32:00Z">
        <w:r w:rsidR="00A87BF4" w:rsidRPr="00C676FB">
          <w:rPr>
            <w:rFonts w:cs="Times New Roman"/>
            <w:i/>
            <w:color w:val="0000FF"/>
            <w:sz w:val="18"/>
            <w:szCs w:val="18"/>
            <w:u w:val="single"/>
          </w:rPr>
          <w:t xml:space="preserve"> OPII </w:t>
        </w:r>
      </w:ins>
      <w:ins w:id="47" w:author="Pečová, Renáta" w:date="2016-02-16T15:21:00Z">
        <w:r w:rsidRPr="00C676FB">
          <w:rPr>
            <w:rFonts w:cs="Times New Roman"/>
            <w:i/>
            <w:color w:val="0000FF"/>
            <w:sz w:val="18"/>
            <w:szCs w:val="18"/>
            <w:u w:val="single"/>
          </w:rPr>
          <w:t>s</w:t>
        </w:r>
      </w:ins>
      <w:ins w:id="48" w:author="Pečová, Renáta" w:date="2016-02-16T15:33:00Z">
        <w:r w:rsidR="00A87BF4" w:rsidRPr="00C676FB">
          <w:rPr>
            <w:rFonts w:cs="Times New Roman"/>
            <w:i/>
            <w:color w:val="0000FF"/>
            <w:sz w:val="18"/>
            <w:szCs w:val="18"/>
            <w:u w:val="single"/>
          </w:rPr>
          <w:t>a</w:t>
        </w:r>
      </w:ins>
      <w:ins w:id="49" w:author="Pečová, Renáta" w:date="2016-02-16T15:21:00Z">
        <w:r w:rsidRPr="00C676FB">
          <w:rPr>
            <w:rFonts w:cs="Times New Roman"/>
            <w:i/>
            <w:color w:val="0000FF"/>
            <w:sz w:val="18"/>
            <w:szCs w:val="18"/>
            <w:u w:val="single"/>
          </w:rPr>
          <w:t xml:space="preserve"> </w:t>
        </w:r>
      </w:ins>
      <w:ins w:id="50" w:author="Pečová, Renáta" w:date="2016-02-16T15:33:00Z">
        <w:r w:rsidR="00A87BF4" w:rsidRPr="00C676FB">
          <w:rPr>
            <w:rFonts w:cs="Times New Roman"/>
            <w:i/>
            <w:color w:val="0000FF"/>
            <w:sz w:val="18"/>
            <w:szCs w:val="18"/>
            <w:u w:val="single"/>
          </w:rPr>
          <w:t xml:space="preserve"> používajú</w:t>
        </w:r>
      </w:ins>
      <w:ins w:id="51" w:author="Pečová, Renáta" w:date="2016-02-16T15:21:00Z">
        <w:r w:rsidRPr="00C676FB">
          <w:rPr>
            <w:rFonts w:cs="Times New Roman"/>
            <w:i/>
            <w:color w:val="0000FF"/>
            <w:sz w:val="18"/>
            <w:szCs w:val="18"/>
            <w:u w:val="single"/>
          </w:rPr>
          <w:t xml:space="preserve"> nasledovné výrazy a skratky:</w:t>
        </w:r>
      </w:ins>
    </w:p>
    <w:p w:rsidR="006D633A" w:rsidRPr="00C676FB" w:rsidRDefault="006D633A" w:rsidP="006D633A">
      <w:pPr>
        <w:spacing w:before="120"/>
        <w:rPr>
          <w:ins w:id="52" w:author="Pečová, Renáta" w:date="2016-02-16T15:21:00Z"/>
          <w:rFonts w:cs="Times New Roman"/>
          <w:i/>
          <w:color w:val="0000FF"/>
          <w:sz w:val="18"/>
          <w:szCs w:val="18"/>
        </w:rPr>
      </w:pPr>
      <w:ins w:id="53" w:author="Pečová, Renáta" w:date="2016-02-16T15:21: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w:t>
        </w:r>
      </w:ins>
      <w:ins w:id="54" w:author="Pečová, Renáta" w:date="2016-02-16T15:43:00Z">
        <w:r w:rsidR="0002061E" w:rsidRPr="00C676FB">
          <w:rPr>
            <w:rFonts w:cs="Times New Roman"/>
            <w:i/>
            <w:color w:val="0000FF"/>
            <w:sz w:val="18"/>
            <w:szCs w:val="18"/>
          </w:rPr>
          <w:t>v s</w:t>
        </w:r>
        <w:r w:rsidR="0002061E" w:rsidRPr="00C76654">
          <w:rPr>
            <w:rFonts w:cs="Times New Roman"/>
            <w:i/>
            <w:color w:val="0000FF"/>
            <w:sz w:val="18"/>
            <w:szCs w:val="18"/>
          </w:rPr>
          <w:t xml:space="preserve">úlade s pravidlami </w:t>
        </w:r>
      </w:ins>
      <w:ins w:id="55" w:author="Pečová, Renáta" w:date="2016-02-16T15:21:00Z">
        <w:r w:rsidRPr="00C76654">
          <w:rPr>
            <w:rFonts w:cs="Times New Roman"/>
            <w:i/>
            <w:color w:val="0000FF"/>
            <w:sz w:val="18"/>
            <w:szCs w:val="18"/>
          </w:rPr>
          <w:t xml:space="preserve">Stratégie financovania EŠIF pre programové obdobie 2014 - 2020 zverejnenej na </w:t>
        </w:r>
      </w:ins>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ins w:id="56" w:author="Pečová, Renáta" w:date="2016-02-16T15:21:00Z">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ins>
      <w:ins w:id="57" w:author="Pečová, Renáta" w:date="2016-02-16T15:41:00Z">
        <w:r w:rsidR="0002061E" w:rsidRPr="00C676FB">
          <w:rPr>
            <w:rFonts w:cs="Times New Roman"/>
            <w:color w:val="0000FF"/>
            <w:sz w:val="18"/>
            <w:szCs w:val="18"/>
          </w:rPr>
          <w:t xml:space="preserve">COV =  NFP + vlastné zdroje prijímateľa v zmysle </w:t>
        </w:r>
        <w:r w:rsidR="0002061E" w:rsidRPr="00C676FB">
          <w:rPr>
            <w:rFonts w:cs="Times New Roman"/>
            <w:i/>
            <w:color w:val="0000FF"/>
            <w:sz w:val="18"/>
            <w:szCs w:val="18"/>
          </w:rPr>
          <w:t xml:space="preserve">Stratégie financovania EŠIF pre programové obdobie 2014 - 2020 zverejnenej na </w:t>
        </w:r>
        <w:r w:rsidR="0002061E" w:rsidRPr="00C676FB">
          <w:rPr>
            <w:rFonts w:cs="Times New Roman"/>
            <w:i/>
            <w:color w:val="0000FF"/>
            <w:sz w:val="18"/>
            <w:szCs w:val="18"/>
          </w:rPr>
          <w:fldChar w:fldCharType="begin"/>
        </w:r>
        <w:r w:rsidR="0002061E" w:rsidRPr="00C676FB">
          <w:rPr>
            <w:rFonts w:cs="Times New Roman"/>
            <w:i/>
            <w:color w:val="0000FF"/>
            <w:sz w:val="18"/>
            <w:szCs w:val="18"/>
          </w:rPr>
          <w:instrText xml:space="preserve"> HYPERLINK "http://www.finance.gov.sk" </w:instrText>
        </w:r>
        <w:r w:rsidR="0002061E" w:rsidRPr="00C676FB">
          <w:rPr>
            <w:rFonts w:cs="Times New Roman"/>
            <w:i/>
            <w:color w:val="0000FF"/>
            <w:sz w:val="18"/>
            <w:szCs w:val="18"/>
          </w:rPr>
          <w:fldChar w:fldCharType="separate"/>
        </w:r>
        <w:r w:rsidR="0002061E" w:rsidRPr="00C676FB">
          <w:rPr>
            <w:rStyle w:val="Hypertextovprepojenie"/>
            <w:i/>
            <w:sz w:val="18"/>
            <w:szCs w:val="18"/>
          </w:rPr>
          <w:t>www.finance.gov.sk</w:t>
        </w:r>
        <w:r w:rsidR="0002061E" w:rsidRPr="00C676FB">
          <w:rPr>
            <w:rFonts w:cs="Times New Roman"/>
            <w:i/>
            <w:color w:val="0000FF"/>
            <w:sz w:val="18"/>
            <w:szCs w:val="18"/>
          </w:rPr>
          <w:fldChar w:fldCharType="end"/>
        </w:r>
      </w:ins>
      <w:ins w:id="58" w:author="Pečová, Renáta" w:date="2016-02-16T15:21:00Z">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w:t>
        </w:r>
      </w:ins>
      <w:ins w:id="59" w:author="Pečová, Renáta" w:date="2016-02-16T15:40:00Z">
        <w:r w:rsidR="0002061E" w:rsidRPr="00C676FB">
          <w:rPr>
            <w:rFonts w:cs="Times New Roman"/>
            <w:i/>
            <w:color w:val="0000FF"/>
            <w:sz w:val="18"/>
            <w:szCs w:val="18"/>
          </w:rPr>
          <w:t xml:space="preserve"> </w:t>
        </w:r>
      </w:ins>
    </w:p>
    <w:p w:rsidR="00A87BF4" w:rsidRPr="00C676FB" w:rsidRDefault="006D633A" w:rsidP="006D633A">
      <w:pPr>
        <w:spacing w:before="120"/>
        <w:rPr>
          <w:ins w:id="60" w:author="Pečová, Renáta" w:date="2016-02-16T15:44:00Z"/>
          <w:rFonts w:cs="Times New Roman"/>
          <w:i/>
          <w:color w:val="0000FF"/>
          <w:sz w:val="18"/>
          <w:szCs w:val="18"/>
          <w:rPrChange w:id="61" w:author="Pečová, Renáta" w:date="2016-02-16T15:49:00Z">
            <w:rPr>
              <w:ins w:id="62" w:author="Pečová, Renáta" w:date="2016-02-16T15:44:00Z"/>
              <w:i/>
              <w:color w:val="0000FF"/>
              <w:sz w:val="18"/>
              <w:szCs w:val="18"/>
            </w:rPr>
          </w:rPrChange>
        </w:rPr>
      </w:pPr>
      <w:ins w:id="63" w:author="Pečová, Renáta" w:date="2016-02-16T15:21:00Z">
        <w:r w:rsidRPr="00C676FB">
          <w:rPr>
            <w:rFonts w:cs="Times New Roman"/>
            <w:b/>
            <w:i/>
            <w:color w:val="0000FF"/>
            <w:sz w:val="18"/>
            <w:szCs w:val="18"/>
          </w:rPr>
          <w:t>NFP</w:t>
        </w:r>
        <w:r w:rsidRPr="00C676FB">
          <w:rPr>
            <w:rFonts w:cs="Times New Roman"/>
            <w:i/>
            <w:color w:val="0000FF"/>
            <w:sz w:val="18"/>
            <w:szCs w:val="18"/>
          </w:rPr>
          <w:t xml:space="preserve"> – nenávratný finančný príspevok v</w:t>
        </w:r>
      </w:ins>
      <w:ins w:id="64" w:author="Pečová, Renáta" w:date="2016-02-16T15:43:00Z">
        <w:r w:rsidR="0002061E" w:rsidRPr="00C676FB">
          <w:rPr>
            <w:rFonts w:cs="Times New Roman"/>
            <w:i/>
            <w:color w:val="0000FF"/>
            <w:sz w:val="18"/>
            <w:szCs w:val="18"/>
          </w:rPr>
          <w:t> súlade s pravidlami</w:t>
        </w:r>
      </w:ins>
      <w:ins w:id="65" w:author="Pečová, Renáta" w:date="2016-02-16T15:21:00Z">
        <w:r w:rsidRPr="00C676FB">
          <w:rPr>
            <w:rFonts w:cs="Times New Roman"/>
            <w:i/>
            <w:color w:val="0000FF"/>
            <w:sz w:val="18"/>
            <w:szCs w:val="18"/>
          </w:rPr>
          <w:t xml:space="preserve"> Stratégie financovania EŠIF pre programové obdobie 2014 - 2020 zverejnenej na </w:t>
        </w:r>
      </w:ins>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ins w:id="66" w:author="Pečová, Renáta" w:date="2016-02-16T15:21:00Z">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C676FB">
          <w:rPr>
            <w:rFonts w:cs="Times New Roman"/>
            <w:i/>
            <w:color w:val="0000FF"/>
            <w:sz w:val="18"/>
            <w:szCs w:val="18"/>
            <w:rPrChange w:id="67" w:author="Pečová, Renáta" w:date="2016-02-16T15:49:00Z">
              <w:rPr>
                <w:i/>
                <w:color w:val="0000FF"/>
                <w:sz w:val="18"/>
                <w:szCs w:val="18"/>
              </w:rPr>
            </w:rPrChange>
          </w:rPr>
          <w:t xml:space="preserve"> celkovom objeme NFP je uvedený v kapitole 1.4 konkrétneho vyzvania na predkladanie </w:t>
        </w:r>
        <w:proofErr w:type="spellStart"/>
        <w:r w:rsidRPr="00C676FB">
          <w:rPr>
            <w:rFonts w:cs="Times New Roman"/>
            <w:i/>
            <w:color w:val="0000FF"/>
            <w:sz w:val="18"/>
            <w:szCs w:val="18"/>
            <w:rPrChange w:id="68" w:author="Pečová, Renáta" w:date="2016-02-16T15:49:00Z">
              <w:rPr>
                <w:i/>
                <w:color w:val="0000FF"/>
                <w:sz w:val="18"/>
                <w:szCs w:val="18"/>
              </w:rPr>
            </w:rPrChange>
          </w:rPr>
          <w:t>ŽoNFP</w:t>
        </w:r>
        <w:proofErr w:type="spellEnd"/>
        <w:r w:rsidRPr="00C676FB">
          <w:rPr>
            <w:rFonts w:cs="Times New Roman"/>
            <w:i/>
            <w:color w:val="0000FF"/>
            <w:sz w:val="18"/>
            <w:szCs w:val="18"/>
            <w:rPrChange w:id="69" w:author="Pečová, Renáta" w:date="2016-02-16T15:49:00Z">
              <w:rPr>
                <w:i/>
                <w:color w:val="0000FF"/>
                <w:sz w:val="18"/>
                <w:szCs w:val="18"/>
              </w:rPr>
            </w:rPrChange>
          </w:rPr>
          <w:t xml:space="preserve">. </w:t>
        </w:r>
      </w:ins>
    </w:p>
    <w:p w:rsidR="00AD16E3" w:rsidRPr="00C76654" w:rsidRDefault="00AD16E3" w:rsidP="006D633A">
      <w:pPr>
        <w:spacing w:before="120"/>
        <w:rPr>
          <w:ins w:id="70" w:author="Pečová, Renáta" w:date="2016-02-16T15:38:00Z"/>
          <w:rFonts w:cs="Times New Roman"/>
          <w:i/>
          <w:color w:val="0000FF"/>
          <w:sz w:val="18"/>
          <w:szCs w:val="18"/>
        </w:rPr>
      </w:pPr>
      <w:ins w:id="71" w:author="Pečová, Renáta" w:date="2016-02-16T15:44: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w:t>
        </w:r>
      </w:ins>
      <w:ins w:id="72" w:author="Pečová, Renáta" w:date="2016-02-16T15:45:00Z">
        <w:r w:rsidRPr="00C676FB">
          <w:rPr>
            <w:rFonts w:cs="Times New Roman"/>
            <w:i/>
            <w:color w:val="0000FF"/>
            <w:sz w:val="18"/>
            <w:szCs w:val="18"/>
          </w:rPr>
          <w:t xml:space="preserve">realizáciu aktivít projektu v súlade s pravidlami Stratégie financovania EŠIF pre programové obdobie 2014 - 2020 zverejnenej na </w:t>
        </w:r>
      </w:ins>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ins w:id="73" w:author="Pečová, Renáta" w:date="2016-02-16T15:45:00Z">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VZ</w:t>
        </w:r>
        <w:r w:rsidRPr="00C676FB">
          <w:rPr>
            <w:rFonts w:cs="Times New Roman"/>
            <w:color w:val="0000FF"/>
            <w:sz w:val="18"/>
            <w:szCs w:val="18"/>
          </w:rPr>
          <w:t xml:space="preserve"> = </w:t>
        </w:r>
        <w:r w:rsidRPr="00C676FB">
          <w:rPr>
            <w:rFonts w:cs="Times New Roman"/>
            <w:color w:val="0000FF"/>
            <w:sz w:val="18"/>
            <w:szCs w:val="18"/>
          </w:rPr>
          <w:t>COV -</w:t>
        </w:r>
        <w:r w:rsidRPr="00C676FB">
          <w:rPr>
            <w:rFonts w:cs="Times New Roman"/>
            <w:color w:val="0000FF"/>
            <w:sz w:val="18"/>
            <w:szCs w:val="18"/>
          </w:rPr>
          <w:t xml:space="preserve"> NFP </w:t>
        </w:r>
      </w:ins>
      <w:ins w:id="74" w:author="Pečová, Renáta" w:date="2016-02-16T15:46:00Z">
        <w:r w:rsidRPr="00C676FB">
          <w:rPr>
            <w:rFonts w:cs="Times New Roman"/>
            <w:color w:val="0000FF"/>
            <w:sz w:val="18"/>
            <w:szCs w:val="18"/>
          </w:rPr>
          <w:t xml:space="preserve">. </w:t>
        </w:r>
      </w:ins>
      <w:ins w:id="75" w:author="Pečová, Renáta" w:date="2016-02-16T15:45:00Z">
        <w:r w:rsidRPr="00C676FB">
          <w:rPr>
            <w:rFonts w:cs="Times New Roman"/>
            <w:i/>
            <w:color w:val="0000FF"/>
            <w:sz w:val="18"/>
            <w:szCs w:val="18"/>
          </w:rPr>
          <w:t xml:space="preserve">Pomer zdrojov financovania </w:t>
        </w:r>
      </w:ins>
      <w:ins w:id="76" w:author="Pečová, Renáta" w:date="2016-02-16T15:46:00Z">
        <w:r w:rsidRPr="00C676FB">
          <w:rPr>
            <w:rFonts w:cs="Times New Roman"/>
            <w:i/>
            <w:color w:val="0000FF"/>
            <w:sz w:val="18"/>
            <w:szCs w:val="18"/>
          </w:rPr>
          <w:t>VZ</w:t>
        </w:r>
      </w:ins>
      <w:ins w:id="77" w:author="Pečová, Renáta" w:date="2016-02-16T15:45:00Z">
        <w:r w:rsidRPr="00C676FB">
          <w:rPr>
            <w:rFonts w:cs="Times New Roman"/>
            <w:i/>
            <w:color w:val="0000FF"/>
            <w:sz w:val="18"/>
            <w:szCs w:val="18"/>
          </w:rPr>
          <w:t xml:space="preserve"> je uvedený v kapitole 1.4 konkrétneho vyzvania na predkladanie </w:t>
        </w:r>
        <w:proofErr w:type="spellStart"/>
        <w:r w:rsidRPr="00C676FB">
          <w:rPr>
            <w:rFonts w:cs="Times New Roman"/>
            <w:i/>
            <w:color w:val="0000FF"/>
            <w:sz w:val="18"/>
            <w:szCs w:val="18"/>
          </w:rPr>
          <w:t>ŽoNFP</w:t>
        </w:r>
      </w:ins>
      <w:proofErr w:type="spellEnd"/>
      <w:ins w:id="78" w:author="Pečová, Renáta" w:date="2016-02-16T15:46:00Z">
        <w:r w:rsidRPr="00C676FB">
          <w:rPr>
            <w:rFonts w:cs="Times New Roman"/>
            <w:i/>
            <w:color w:val="0000FF"/>
            <w:sz w:val="18"/>
            <w:szCs w:val="18"/>
          </w:rPr>
          <w:t xml:space="preserve"> v stĺpci označenom „P“.</w:t>
        </w:r>
      </w:ins>
      <w:ins w:id="79" w:author="Pečová, Renáta" w:date="2016-02-16T15:45:00Z">
        <w:r w:rsidRPr="00C676FB">
          <w:rPr>
            <w:rFonts w:cs="Times New Roman"/>
            <w:i/>
            <w:color w:val="0000FF"/>
            <w:sz w:val="18"/>
            <w:szCs w:val="18"/>
          </w:rPr>
          <w:t>.</w:t>
        </w:r>
      </w:ins>
    </w:p>
    <w:p w:rsidR="006D633A" w:rsidRPr="00C676FB" w:rsidRDefault="006D633A" w:rsidP="006D633A">
      <w:pPr>
        <w:spacing w:before="120"/>
        <w:rPr>
          <w:ins w:id="80" w:author="Pečová, Renáta" w:date="2016-02-16T15:21:00Z"/>
          <w:rFonts w:cs="Times New Roman"/>
          <w:i/>
          <w:color w:val="0000FF"/>
          <w:sz w:val="18"/>
          <w:szCs w:val="18"/>
          <w:rPrChange w:id="81" w:author="Pečová, Renáta" w:date="2016-02-16T15:49:00Z">
            <w:rPr>
              <w:ins w:id="82" w:author="Pečová, Renáta" w:date="2016-02-16T15:21:00Z"/>
              <w:i/>
              <w:color w:val="0000FF"/>
              <w:sz w:val="18"/>
              <w:szCs w:val="18"/>
            </w:rPr>
          </w:rPrChange>
        </w:rPr>
      </w:pPr>
      <w:ins w:id="83" w:author="Pečová, Renáta" w:date="2016-02-16T15:21:00Z">
        <w:r w:rsidRPr="00C676FB">
          <w:rPr>
            <w:rFonts w:cs="Times New Roman"/>
            <w:b/>
            <w:i/>
            <w:color w:val="0000FF"/>
            <w:sz w:val="18"/>
            <w:szCs w:val="18"/>
            <w:rPrChange w:id="84" w:author="Pečová, Renáta" w:date="2016-02-16T15:49:00Z">
              <w:rPr>
                <w:b/>
                <w:i/>
                <w:color w:val="0000FF"/>
                <w:sz w:val="18"/>
                <w:szCs w:val="18"/>
              </w:rPr>
            </w:rPrChange>
          </w:rPr>
          <w:t>COVPGP</w:t>
        </w:r>
        <w:r w:rsidRPr="00C676FB">
          <w:rPr>
            <w:rFonts w:cs="Times New Roman"/>
            <w:i/>
            <w:color w:val="0000FF"/>
            <w:sz w:val="18"/>
            <w:szCs w:val="18"/>
            <w:rPrChange w:id="85" w:author="Pečová, Renáta" w:date="2016-02-16T15:49:00Z">
              <w:rPr>
                <w:i/>
                <w:color w:val="0000FF"/>
                <w:sz w:val="18"/>
                <w:szCs w:val="18"/>
              </w:rPr>
            </w:rPrChange>
          </w:rPr>
          <w:t xml:space="preserve"> - celkové oprávnené výdavky pre projekt generujúci príjem vypočítané na základe výsledkov CBA. COVPGP = COV + oprávnené výdavky nad rámec finančnej medzery.</w:t>
        </w:r>
      </w:ins>
    </w:p>
    <w:p w:rsidR="006D633A" w:rsidRPr="00C676FB" w:rsidRDefault="006D633A" w:rsidP="006D633A">
      <w:pPr>
        <w:spacing w:before="120"/>
        <w:rPr>
          <w:ins w:id="86" w:author="Pečová, Renáta" w:date="2016-02-16T15:21:00Z"/>
          <w:rFonts w:cs="Times New Roman"/>
          <w:i/>
          <w:color w:val="0000FF"/>
          <w:sz w:val="18"/>
          <w:szCs w:val="18"/>
          <w:rPrChange w:id="87" w:author="Pečová, Renáta" w:date="2016-02-16T15:49:00Z">
            <w:rPr>
              <w:ins w:id="88" w:author="Pečová, Renáta" w:date="2016-02-16T15:21:00Z"/>
              <w:i/>
              <w:color w:val="0000FF"/>
              <w:sz w:val="18"/>
              <w:szCs w:val="18"/>
            </w:rPr>
          </w:rPrChange>
        </w:rPr>
      </w:pPr>
      <w:ins w:id="89" w:author="Pečová, Renáta" w:date="2016-02-16T15:21:00Z">
        <w:r w:rsidRPr="00C676FB">
          <w:rPr>
            <w:rFonts w:cs="Times New Roman"/>
            <w:b/>
            <w:i/>
            <w:color w:val="0000FF"/>
            <w:sz w:val="18"/>
            <w:szCs w:val="18"/>
            <w:rPrChange w:id="90" w:author="Pečová, Renáta" w:date="2016-02-16T15:49:00Z">
              <w:rPr>
                <w:b/>
                <w:i/>
                <w:color w:val="0000FF"/>
                <w:sz w:val="18"/>
                <w:szCs w:val="18"/>
              </w:rPr>
            </w:rPrChange>
          </w:rPr>
          <w:t>OV</w:t>
        </w:r>
        <w:r w:rsidRPr="00C676FB">
          <w:rPr>
            <w:rFonts w:cs="Times New Roman"/>
            <w:i/>
            <w:color w:val="0000FF"/>
            <w:sz w:val="18"/>
            <w:szCs w:val="18"/>
            <w:rPrChange w:id="91" w:author="Pečová, Renáta" w:date="2016-02-16T15:49:00Z">
              <w:rPr>
                <w:i/>
                <w:color w:val="0000FF"/>
                <w:sz w:val="18"/>
                <w:szCs w:val="18"/>
              </w:rPr>
            </w:rPrChange>
          </w:rPr>
          <w:t>- oprávnené výdavky. Časť oprávnených výdavkov prislúchajúcich na realizáciu aktivity alebo skupiny výdavkov z COV.</w:t>
        </w:r>
      </w:ins>
    </w:p>
    <w:p w:rsidR="006D633A" w:rsidRPr="00C676FB" w:rsidRDefault="006D633A" w:rsidP="006D633A">
      <w:pPr>
        <w:spacing w:before="120"/>
        <w:rPr>
          <w:ins w:id="92" w:author="Pečová, Renáta" w:date="2016-02-16T15:21:00Z"/>
          <w:rFonts w:cs="Times New Roman"/>
          <w:i/>
          <w:color w:val="0000FF"/>
          <w:sz w:val="18"/>
          <w:szCs w:val="18"/>
          <w:rPrChange w:id="93" w:author="Pečová, Renáta" w:date="2016-02-16T15:49:00Z">
            <w:rPr>
              <w:ins w:id="94" w:author="Pečová, Renáta" w:date="2016-02-16T15:21:00Z"/>
              <w:i/>
              <w:color w:val="0000FF"/>
              <w:sz w:val="18"/>
              <w:szCs w:val="18"/>
            </w:rPr>
          </w:rPrChange>
        </w:rPr>
      </w:pPr>
      <w:ins w:id="95" w:author="Pečová, Renáta" w:date="2016-02-16T15:21:00Z">
        <w:r w:rsidRPr="00C676FB">
          <w:rPr>
            <w:rFonts w:cs="Times New Roman"/>
            <w:b/>
            <w:i/>
            <w:color w:val="0000FF"/>
            <w:sz w:val="18"/>
            <w:szCs w:val="18"/>
            <w:rPrChange w:id="96" w:author="Pečová, Renáta" w:date="2016-02-16T15:49:00Z">
              <w:rPr>
                <w:b/>
                <w:i/>
                <w:color w:val="0000FF"/>
                <w:sz w:val="18"/>
                <w:szCs w:val="18"/>
              </w:rPr>
            </w:rPrChange>
          </w:rPr>
          <w:t xml:space="preserve">NV </w:t>
        </w:r>
        <w:r w:rsidRPr="00C676FB">
          <w:rPr>
            <w:rFonts w:cs="Times New Roman"/>
            <w:i/>
            <w:color w:val="0000FF"/>
            <w:sz w:val="18"/>
            <w:szCs w:val="18"/>
            <w:rPrChange w:id="97" w:author="Pečová, Renáta" w:date="2016-02-16T15:49:00Z">
              <w:rPr>
                <w:i/>
                <w:color w:val="0000FF"/>
                <w:sz w:val="18"/>
                <w:szCs w:val="18"/>
              </w:rPr>
            </w:rPrChange>
          </w:rPr>
          <w:t>– neoprávnené výdavky, napr. DPH ak nie je oprávneným výdavkom.</w:t>
        </w:r>
      </w:ins>
    </w:p>
    <w:p w:rsidR="006D633A" w:rsidRPr="00C676FB" w:rsidRDefault="006D633A" w:rsidP="006D633A">
      <w:pPr>
        <w:spacing w:before="120"/>
        <w:rPr>
          <w:ins w:id="98" w:author="Pečová, Renáta" w:date="2016-02-16T15:21:00Z"/>
          <w:rFonts w:cs="Times New Roman"/>
          <w:i/>
          <w:color w:val="0000FF"/>
          <w:sz w:val="18"/>
          <w:szCs w:val="18"/>
          <w:rPrChange w:id="99" w:author="Pečová, Renáta" w:date="2016-02-16T15:49:00Z">
            <w:rPr>
              <w:ins w:id="100" w:author="Pečová, Renáta" w:date="2016-02-16T15:21:00Z"/>
              <w:i/>
              <w:color w:val="0000FF"/>
              <w:sz w:val="18"/>
              <w:szCs w:val="18"/>
            </w:rPr>
          </w:rPrChange>
        </w:rPr>
      </w:pPr>
      <w:ins w:id="101" w:author="Pečová, Renáta" w:date="2016-02-16T15:21:00Z">
        <w:r w:rsidRPr="00C676FB">
          <w:rPr>
            <w:rFonts w:cs="Times New Roman"/>
            <w:b/>
            <w:i/>
            <w:color w:val="0000FF"/>
            <w:sz w:val="18"/>
            <w:szCs w:val="18"/>
            <w:rPrChange w:id="102" w:author="Pečová, Renáta" w:date="2016-02-16T15:49:00Z">
              <w:rPr>
                <w:b/>
                <w:i/>
                <w:color w:val="0000FF"/>
                <w:sz w:val="18"/>
                <w:szCs w:val="18"/>
              </w:rPr>
            </w:rPrChange>
          </w:rPr>
          <w:t>CV</w:t>
        </w:r>
        <w:r w:rsidRPr="00C676FB">
          <w:rPr>
            <w:rFonts w:cs="Times New Roman"/>
            <w:i/>
            <w:color w:val="0000FF"/>
            <w:sz w:val="18"/>
            <w:szCs w:val="18"/>
            <w:rPrChange w:id="103" w:author="Pečová, Renáta" w:date="2016-02-16T15:49:00Z">
              <w:rPr>
                <w:i/>
                <w:color w:val="0000FF"/>
                <w:sz w:val="18"/>
                <w:szCs w:val="18"/>
              </w:rPr>
            </w:rPrChange>
          </w:rPr>
          <w:t xml:space="preserve"> – celkové výdavky. CV = COV + NV (ak projekt negeneruje príjem) alebo CV = COVPGP + NV</w:t>
        </w:r>
      </w:ins>
      <w:ins w:id="104" w:author="Pečová, Renáta" w:date="2016-02-16T15:23:00Z">
        <w:r w:rsidRPr="00C676FB">
          <w:rPr>
            <w:rFonts w:cs="Times New Roman"/>
            <w:i/>
            <w:color w:val="0000FF"/>
            <w:sz w:val="18"/>
            <w:szCs w:val="18"/>
            <w:rPrChange w:id="105" w:author="Pečová, Renáta" w:date="2016-02-16T15:49:00Z">
              <w:rPr>
                <w:i/>
                <w:color w:val="0000FF"/>
                <w:sz w:val="18"/>
                <w:szCs w:val="18"/>
              </w:rPr>
            </w:rPrChange>
          </w:rPr>
          <w:t xml:space="preserve"> </w:t>
        </w:r>
      </w:ins>
      <w:ins w:id="106" w:author="Pečová, Renáta" w:date="2016-02-16T15:21:00Z">
        <w:r w:rsidRPr="00C676FB">
          <w:rPr>
            <w:rFonts w:cs="Times New Roman"/>
            <w:i/>
            <w:color w:val="0000FF"/>
            <w:sz w:val="18"/>
            <w:szCs w:val="18"/>
            <w:rPrChange w:id="107" w:author="Pečová, Renáta" w:date="2016-02-16T15:49:00Z">
              <w:rPr>
                <w:i/>
                <w:color w:val="0000FF"/>
                <w:sz w:val="18"/>
                <w:szCs w:val="18"/>
              </w:rPr>
            </w:rPrChange>
          </w:rPr>
          <w:t>(ak projekt generuje príjem).</w:t>
        </w:r>
      </w:ins>
    </w:p>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 xml:space="preserve">V prípade, ak je celé VO vyhlasované v plnej výške len pre účely realizácie projektu, žiadateľ uvedie sumu totožnú s celkovou hodnotou zákazky. V prípade, ak je pre realizáciu aktivity vyžívané verejné </w:t>
            </w:r>
            <w:r w:rsidRPr="002D4CDB">
              <w:rPr>
                <w:rFonts w:asciiTheme="minorHAnsi" w:hAnsiTheme="minorHAnsi" w:cstheme="minorHAnsi"/>
                <w:sz w:val="18"/>
                <w:szCs w:val="18"/>
              </w:rPr>
              <w:lastRenderedPageBreak/>
              <w:t>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3918DC" w:rsidRPr="002D4CDB" w:rsidRDefault="003918DC" w:rsidP="003918DC">
            <w:pPr>
              <w:rPr>
                <w:rFonts w:asciiTheme="minorHAnsi" w:hAnsiTheme="minorHAnsi" w:cstheme="minorHAnsi"/>
                <w:b/>
                <w:bCs/>
                <w:color w:val="FFFFFF" w:themeColor="background1"/>
              </w:rPr>
            </w:pPr>
            <w:r w:rsidRPr="00607EC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lastRenderedPageBreak/>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lastRenderedPageBreak/>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lastRenderedPageBreak/>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Pr="002D4739" w:rsidRDefault="008D4F9C" w:rsidP="001A25E0">
            <w:pPr>
              <w:rPr>
                <w:rFonts w:asciiTheme="minorHAnsi" w:hAnsiTheme="minorHAnsi" w:cs="Times New Roman"/>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Benefit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lastRenderedPageBreak/>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7606A5">
        <w:trPr>
          <w:trHeight w:val="499"/>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5D7F9C" w:rsidRPr="002D4739" w:rsidRDefault="005D7F9C"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5D7F9C" w:rsidRPr="002D4739" w:rsidRDefault="005D7F9C"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7D5C56" w:rsidRDefault="005D7F9C" w:rsidP="008D4F9C">
            <w:pPr>
              <w:rPr>
                <w:ins w:id="108" w:author="Pečová, Renáta" w:date="2016-02-16T13:21:00Z"/>
                <w:rFonts w:asciiTheme="minorHAnsi" w:hAnsiTheme="minorHAnsi"/>
                <w:b/>
                <w:sz w:val="20"/>
                <w:szCs w:val="20"/>
              </w:rPr>
            </w:pPr>
            <w:r w:rsidRPr="002D4739">
              <w:rPr>
                <w:rFonts w:asciiTheme="minorHAnsi" w:hAnsiTheme="minorHAnsi"/>
                <w:b/>
                <w:sz w:val="20"/>
                <w:szCs w:val="20"/>
              </w:rPr>
              <w:t xml:space="preserve">Opis projektu </w:t>
            </w:r>
          </w:p>
          <w:p w:rsidR="005D7F9C" w:rsidRPr="002D4739" w:rsidRDefault="007D5C56" w:rsidP="00CF197B">
            <w:pPr>
              <w:rPr>
                <w:rFonts w:asciiTheme="minorHAnsi" w:hAnsiTheme="minorHAnsi" w:cstheme="minorHAnsi"/>
                <w:sz w:val="20"/>
                <w:szCs w:val="20"/>
              </w:rPr>
            </w:pPr>
            <w:ins w:id="109" w:author="Pečová, Renáta" w:date="2016-02-16T13:21:00Z">
              <w:r w:rsidRPr="00CF197B">
                <w:rPr>
                  <w:rFonts w:asciiTheme="minorHAnsi" w:hAnsiTheme="minorHAnsi"/>
                  <w:sz w:val="20"/>
                  <w:szCs w:val="20"/>
                </w:rPr>
                <w:t xml:space="preserve">Na základe </w:t>
              </w:r>
            </w:ins>
            <w:ins w:id="110" w:author="Pečová, Renáta" w:date="2016-02-16T13:24:00Z">
              <w:r w:rsidR="00CF197B">
                <w:rPr>
                  <w:rFonts w:asciiTheme="minorHAnsi" w:hAnsiTheme="minorHAnsi"/>
                  <w:sz w:val="20"/>
                  <w:szCs w:val="20"/>
                </w:rPr>
                <w:t>Z</w:t>
              </w:r>
            </w:ins>
            <w:ins w:id="111" w:author="Pečová, Renáta" w:date="2016-02-16T13:21:00Z">
              <w:r w:rsidRPr="00CF197B">
                <w:rPr>
                  <w:rFonts w:asciiTheme="minorHAnsi" w:hAnsiTheme="minorHAnsi"/>
                  <w:sz w:val="20"/>
                  <w:szCs w:val="20"/>
                </w:rPr>
                <w:t xml:space="preserve">meny </w:t>
              </w:r>
            </w:ins>
            <w:ins w:id="112" w:author="Pečová, Renáta" w:date="2016-02-16T13:22:00Z">
              <w:r w:rsidRPr="00CF197B">
                <w:rPr>
                  <w:rFonts w:asciiTheme="minorHAnsi" w:hAnsiTheme="minorHAnsi"/>
                  <w:sz w:val="20"/>
                  <w:szCs w:val="20"/>
                </w:rPr>
                <w:t xml:space="preserve">vyzvania č. </w:t>
              </w:r>
            </w:ins>
            <w:ins w:id="113" w:author="Pečová, Renáta" w:date="2016-02-16T13:21:00Z">
              <w:r w:rsidRPr="00CF197B">
                <w:rPr>
                  <w:rFonts w:asciiTheme="minorHAnsi" w:hAnsiTheme="minorHAnsi"/>
                  <w:sz w:val="20"/>
                  <w:szCs w:val="20"/>
                </w:rPr>
                <w:t>1</w:t>
              </w:r>
            </w:ins>
            <w:ins w:id="114" w:author="Pečová, Renáta" w:date="2016-02-16T13:22:00Z">
              <w:r w:rsidRPr="00CF197B">
                <w:rPr>
                  <w:rFonts w:asciiTheme="minorHAnsi" w:hAnsiTheme="minorHAnsi"/>
                  <w:sz w:val="20"/>
                  <w:szCs w:val="20"/>
                </w:rPr>
                <w:t xml:space="preserve"> </w:t>
              </w:r>
            </w:ins>
            <w:ins w:id="115" w:author="Pečová, Renáta" w:date="2016-02-16T13:23:00Z">
              <w:r w:rsidR="00CF197B" w:rsidRPr="00CF197B">
                <w:rPr>
                  <w:rFonts w:asciiTheme="minorHAnsi" w:hAnsiTheme="minorHAnsi"/>
                  <w:sz w:val="20"/>
                  <w:szCs w:val="20"/>
                </w:rPr>
                <w:t>je opis projektu nahradený</w:t>
              </w:r>
              <w:r w:rsidR="00CF197B">
                <w:rPr>
                  <w:rFonts w:asciiTheme="minorHAnsi" w:hAnsiTheme="minorHAnsi"/>
                  <w:b/>
                  <w:sz w:val="20"/>
                  <w:szCs w:val="20"/>
                </w:rPr>
                <w:t xml:space="preserve"> </w:t>
              </w:r>
            </w:ins>
            <w:ins w:id="116" w:author="Pečová, Renáta" w:date="2016-02-16T13:20:00Z">
              <w:r w:rsidRPr="00CF197B">
                <w:rPr>
                  <w:rFonts w:asciiTheme="minorHAnsi" w:hAnsiTheme="minorHAnsi"/>
                  <w:b/>
                  <w:sz w:val="20"/>
                  <w:szCs w:val="20"/>
                </w:rPr>
                <w:t>Čestn</w:t>
              </w:r>
            </w:ins>
            <w:ins w:id="117" w:author="Pečová, Renáta" w:date="2016-02-16T13:23:00Z">
              <w:r w:rsidR="00CF197B" w:rsidRPr="00CF197B">
                <w:rPr>
                  <w:rFonts w:asciiTheme="minorHAnsi" w:hAnsiTheme="minorHAnsi"/>
                  <w:b/>
                  <w:sz w:val="20"/>
                  <w:szCs w:val="20"/>
                </w:rPr>
                <w:t>ým</w:t>
              </w:r>
            </w:ins>
            <w:ins w:id="118" w:author="Pečová, Renáta" w:date="2016-02-16T13:20:00Z">
              <w:r w:rsidRPr="00CF197B">
                <w:rPr>
                  <w:rFonts w:asciiTheme="minorHAnsi" w:hAnsiTheme="minorHAnsi"/>
                  <w:b/>
                  <w:sz w:val="20"/>
                  <w:szCs w:val="20"/>
                </w:rPr>
                <w:t xml:space="preserve"> vyhlásen</w:t>
              </w:r>
            </w:ins>
            <w:ins w:id="119" w:author="Pečová, Renáta" w:date="2016-02-16T13:23:00Z">
              <w:r w:rsidR="00CF197B" w:rsidRPr="00CF197B">
                <w:rPr>
                  <w:rFonts w:asciiTheme="minorHAnsi" w:hAnsiTheme="minorHAnsi"/>
                  <w:b/>
                  <w:sz w:val="20"/>
                  <w:szCs w:val="20"/>
                </w:rPr>
                <w:t>ím</w:t>
              </w:r>
            </w:ins>
            <w:ins w:id="120" w:author="Pečová, Renáta" w:date="2016-02-16T13:20:00Z">
              <w:r w:rsidRPr="00CF197B">
                <w:rPr>
                  <w:rFonts w:asciiTheme="minorHAnsi" w:hAnsiTheme="minorHAnsi"/>
                  <w:b/>
                  <w:sz w:val="20"/>
                  <w:szCs w:val="20"/>
                </w:rPr>
                <w:t xml:space="preserve"> žiadateľa o nepredložení prílohy.</w:t>
              </w:r>
            </w:ins>
          </w:p>
        </w:tc>
      </w:tr>
      <w:tr w:rsidR="005D7F9C" w:rsidRPr="001A25E0" w:rsidTr="008A4F7E">
        <w:trPr>
          <w:trHeight w:val="330"/>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Default="005D7F9C"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5D7F9C" w:rsidRPr="002D4739" w:rsidRDefault="005D7F9C"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16</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5D7F9C" w:rsidRDefault="005D7F9C"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5D7F9C" w:rsidRDefault="005D7F9C" w:rsidP="002D4739">
            <w:pPr>
              <w:pStyle w:val="Default"/>
              <w:ind w:left="5"/>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17</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5D7F9C" w:rsidRPr="002D4739" w:rsidRDefault="005D7F9C"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5D7F9C" w:rsidRDefault="005D7F9C"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 xml:space="preserve">vrátane výkazu výmer </w:t>
            </w:r>
          </w:p>
          <w:p w:rsidR="005D7F9C" w:rsidRDefault="005D7F9C" w:rsidP="008D4F9C">
            <w:pPr>
              <w:pStyle w:val="Default"/>
              <w:rPr>
                <w:rFonts w:asciiTheme="minorHAnsi" w:hAnsiTheme="minorHAnsi"/>
                <w:b/>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 xml:space="preserve">Čestné vyhlásenie žiadateľa </w:t>
            </w:r>
            <w:r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18</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5D7F9C" w:rsidRPr="002D4739" w:rsidRDefault="005D7F9C" w:rsidP="002D4739">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w:t>
            </w:r>
            <w:r w:rsidRPr="002D4739">
              <w:rPr>
                <w:rFonts w:asciiTheme="minorHAnsi" w:hAnsiTheme="minorHAnsi"/>
                <w:sz w:val="20"/>
                <w:szCs w:val="20"/>
              </w:rPr>
              <w:lastRenderedPageBreak/>
              <w:t>tom, že navrhovaná činnosť alebo jej zmena nepodlieha posudzovaniu vplyvov na životné prostredie podľa zákona o posudzovaní vplyvov., alebo</w:t>
            </w:r>
          </w:p>
          <w:p w:rsidR="005D7F9C" w:rsidRDefault="005D7F9C"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lastRenderedPageBreak/>
              <w:t>19</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5D7F9C" w:rsidRPr="002D4739" w:rsidRDefault="005D7F9C" w:rsidP="008D4F9C">
            <w:pPr>
              <w:rPr>
                <w:rFonts w:asciiTheme="minorHAnsi" w:hAnsiTheme="minorHAnsi" w:cstheme="minorHAnsi"/>
                <w:sz w:val="20"/>
                <w:szCs w:val="20"/>
              </w:rPr>
            </w:pP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5D7F9C" w:rsidRDefault="005D7F9C"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67F1F">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w:t>
            </w:r>
            <w:r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5D7F9C" w:rsidRPr="001A25E0" w:rsidTr="003A3A06">
        <w:trPr>
          <w:trHeight w:val="360"/>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5D7F9C" w:rsidRPr="003A3A06" w:rsidRDefault="005D7F9C" w:rsidP="003A3A06">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5D7F9C" w:rsidRPr="003A3A06" w:rsidRDefault="005D7F9C">
            <w:pPr>
              <w:rPr>
                <w:rFonts w:asciiTheme="minorHAnsi" w:hAnsiTheme="minorHAnsi" w:cs="Times New Roman"/>
                <w:sz w:val="20"/>
                <w:szCs w:val="20"/>
              </w:rPr>
            </w:pPr>
            <w:r w:rsidRPr="000771A5">
              <w:rPr>
                <w:rFonts w:asciiTheme="minorHAnsi" w:hAnsiTheme="minorHAnsi"/>
                <w:b/>
                <w:sz w:val="20"/>
                <w:szCs w:val="20"/>
              </w:rPr>
              <w:t xml:space="preserve">Čestné vyhlásenie žiadateľa </w:t>
            </w:r>
            <w:r w:rsidRPr="000771A5">
              <w:rPr>
                <w:rFonts w:asciiTheme="minorHAnsi" w:hAnsiTheme="minorHAnsi"/>
                <w:sz w:val="20"/>
                <w:szCs w:val="20"/>
              </w:rPr>
              <w:t>k uplatňovaniu zásady „znečisťovateľ platí“.</w:t>
            </w:r>
          </w:p>
        </w:tc>
      </w:tr>
      <w:tr w:rsidR="005D7F9C" w:rsidRPr="001A25E0" w:rsidTr="008A4F7E">
        <w:trPr>
          <w:trHeight w:val="330"/>
        </w:trPr>
        <w:tc>
          <w:tcPr>
            <w:tcW w:w="421" w:type="dxa"/>
          </w:tcPr>
          <w:p w:rsidR="005D7F9C" w:rsidRPr="002D4739" w:rsidRDefault="005D7F9C" w:rsidP="00275F59">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5D7F9C" w:rsidRPr="002D4739" w:rsidRDefault="005D7F9C" w:rsidP="008D4F9C">
            <w:pPr>
              <w:rPr>
                <w:rFonts w:asciiTheme="minorHAnsi" w:hAnsi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275F59">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0771A5">
        <w:trPr>
          <w:trHeight w:val="732"/>
        </w:trPr>
        <w:tc>
          <w:tcPr>
            <w:tcW w:w="6799" w:type="dxa"/>
            <w:gridSpan w:val="2"/>
          </w:tcPr>
          <w:p w:rsidR="005D7F9C" w:rsidRPr="002D4739" w:rsidRDefault="005D7F9C"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5D7F9C" w:rsidRPr="002D4739" w:rsidRDefault="005D7F9C" w:rsidP="008D4F9C">
            <w:pPr>
              <w:rPr>
                <w:rFonts w:asciiTheme="minorHAnsi" w:hAnsiTheme="minorHAnsi" w:cstheme="minorHAnsi"/>
                <w:sz w:val="20"/>
                <w:szCs w:val="20"/>
              </w:rPr>
            </w:pPr>
          </w:p>
        </w:tc>
      </w:tr>
      <w:tr w:rsidR="005D7F9C" w:rsidRPr="001A25E0" w:rsidTr="008A4F7E">
        <w:trPr>
          <w:trHeight w:val="330"/>
        </w:trPr>
        <w:tc>
          <w:tcPr>
            <w:tcW w:w="421" w:type="dxa"/>
          </w:tcPr>
          <w:p w:rsidR="005D7F9C" w:rsidRPr="002D4739" w:rsidRDefault="005D7F9C"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5D7F9C" w:rsidRPr="002D4739" w:rsidRDefault="005D7F9C"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5D7F9C" w:rsidRPr="002D4739" w:rsidRDefault="005D7F9C" w:rsidP="008D4F9C">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p w:rsidR="005D7F9C" w:rsidRDefault="005D7F9C" w:rsidP="00A67F1F">
            <w:pPr>
              <w:rPr>
                <w:rFonts w:asciiTheme="minorHAnsi" w:hAnsiTheme="minorHAnsi" w:cstheme="minorHAnsi"/>
                <w:caps/>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w:t>
            </w:r>
            <w:r w:rsidRPr="002D4739">
              <w:rPr>
                <w:rFonts w:asciiTheme="minorHAnsi" w:hAnsiTheme="minorHAnsi"/>
                <w:sz w:val="20"/>
                <w:szCs w:val="20"/>
              </w:rPr>
              <w:lastRenderedPageBreak/>
              <w:t>druhú fázu projektu - platí iba v prípade, ak žiadateľ už predložil uvedený dokument v prvej fáze projektu a dokument je stále platný a nedochádza k jeho úprave pre druhú fázu projektu.</w:t>
            </w:r>
          </w:p>
        </w:tc>
      </w:tr>
      <w:tr w:rsidR="005D7F9C" w:rsidRPr="001A25E0" w:rsidTr="008A4F7E">
        <w:trPr>
          <w:trHeight w:val="330"/>
        </w:trPr>
        <w:tc>
          <w:tcPr>
            <w:tcW w:w="421" w:type="dxa"/>
          </w:tcPr>
          <w:p w:rsidR="005D7F9C" w:rsidDel="006B6C95" w:rsidRDefault="005D7F9C" w:rsidP="009B5D34">
            <w:pPr>
              <w:rPr>
                <w:rFonts w:asciiTheme="minorHAnsi" w:hAnsiTheme="minorHAnsi" w:cstheme="minorHAnsi"/>
                <w:sz w:val="20"/>
                <w:szCs w:val="20"/>
              </w:rPr>
            </w:pPr>
            <w:r>
              <w:rPr>
                <w:rFonts w:asciiTheme="minorHAnsi" w:hAnsiTheme="minorHAnsi" w:cstheme="minorHAnsi"/>
                <w:sz w:val="20"/>
                <w:szCs w:val="20"/>
              </w:rPr>
              <w:lastRenderedPageBreak/>
              <w:t>24</w:t>
            </w:r>
          </w:p>
        </w:tc>
        <w:tc>
          <w:tcPr>
            <w:tcW w:w="6378" w:type="dxa"/>
          </w:tcPr>
          <w:p w:rsidR="005D7F9C" w:rsidRPr="002D4739" w:rsidRDefault="005D7F9C" w:rsidP="009B5D34">
            <w:pPr>
              <w:rPr>
                <w:rFonts w:asciiTheme="minorHAnsi" w:hAnsiTheme="minorHAnsi" w:cs="Times New Roman"/>
                <w:sz w:val="20"/>
                <w:szCs w:val="20"/>
              </w:rPr>
            </w:pPr>
            <w:r w:rsidRPr="000771A5">
              <w:rPr>
                <w:rFonts w:asciiTheme="minorHAnsi" w:hAnsiTheme="minorHAnsi" w:cs="Times New Roman"/>
                <w:sz w:val="20"/>
                <w:szCs w:val="20"/>
              </w:rPr>
              <w:t>Podmienka, že pre stavby dopravnej infraštruktúry je vykonaná rezortná expertíza</w:t>
            </w:r>
          </w:p>
        </w:tc>
        <w:tc>
          <w:tcPr>
            <w:tcW w:w="7343" w:type="dxa"/>
          </w:tcPr>
          <w:p w:rsidR="005D7F9C" w:rsidRPr="00BC019B" w:rsidRDefault="005D7F9C" w:rsidP="009B5D34">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5D7F9C" w:rsidRPr="00BC019B" w:rsidRDefault="005D7F9C" w:rsidP="009B5D34">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5D7F9C" w:rsidRDefault="005D7F9C" w:rsidP="009B5D34">
            <w:pPr>
              <w:rPr>
                <w:rFonts w:asciiTheme="minorHAnsi" w:hAnsiTheme="minorHAnsi"/>
                <w:b/>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p>
          <w:p w:rsidR="005D7F9C" w:rsidRDefault="005D7F9C" w:rsidP="009B5D34">
            <w:pPr>
              <w:rPr>
                <w:rFonts w:asciiTheme="minorHAnsi" w:hAnsiTheme="minorHAnsi"/>
                <w:b/>
                <w:sz w:val="20"/>
                <w:szCs w:val="20"/>
              </w:rPr>
            </w:pPr>
          </w:p>
          <w:p w:rsidR="005D7F9C" w:rsidRPr="000771A5" w:rsidRDefault="005D7F9C" w:rsidP="00275F59">
            <w:pPr>
              <w:rPr>
                <w:rFonts w:asciiTheme="minorHAnsi" w:hAnsiTheme="minorHAnsi" w:cstheme="minorHAnsi"/>
                <w:caps/>
                <w:sz w:val="20"/>
                <w:szCs w:val="20"/>
              </w:rPr>
            </w:pPr>
            <w:r w:rsidRPr="000771A5">
              <w:rPr>
                <w:rFonts w:asciiTheme="minorHAnsi" w:hAnsiTheme="minorHAnsi" w:cstheme="minorHAnsi"/>
                <w:caps/>
                <w:sz w:val="20"/>
                <w:szCs w:val="20"/>
              </w:rPr>
              <w:t>alebo</w:t>
            </w:r>
          </w:p>
          <w:p w:rsidR="005D7F9C" w:rsidRPr="002D4739" w:rsidRDefault="005D7F9C" w:rsidP="00275F59">
            <w:pPr>
              <w:rPr>
                <w:rFonts w:asciiTheme="minorHAnsi" w:hAnsiTheme="minorHAnsi" w:cs="Times New Roman"/>
                <w:b/>
                <w:sz w:val="20"/>
                <w:szCs w:val="20"/>
                <w:u w:val="single"/>
              </w:rPr>
            </w:pPr>
            <w:r w:rsidRPr="000771A5">
              <w:rPr>
                <w:rFonts w:asciiTheme="minorHAnsi" w:hAnsiTheme="minorHAnsi"/>
                <w:b/>
                <w:sz w:val="20"/>
                <w:szCs w:val="20"/>
              </w:rPr>
              <w:t>Čestné vyhlásenie žiadateľa</w:t>
            </w:r>
            <w:r w:rsidRPr="000771A5">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r w:rsidR="005D7F9C" w:rsidRPr="001A25E0" w:rsidTr="00C51FB5">
        <w:trPr>
          <w:trHeight w:val="307"/>
        </w:trPr>
        <w:tc>
          <w:tcPr>
            <w:tcW w:w="421" w:type="dxa"/>
            <w:vMerge w:val="restart"/>
          </w:tcPr>
          <w:p w:rsidR="005D7F9C" w:rsidRPr="002D4739" w:rsidRDefault="005D7F9C" w:rsidP="009B5D34">
            <w:pPr>
              <w:rPr>
                <w:rFonts w:asciiTheme="minorHAnsi" w:hAnsiTheme="minorHAnsi" w:cstheme="minorHAnsi"/>
                <w:sz w:val="20"/>
                <w:szCs w:val="20"/>
              </w:rPr>
            </w:pPr>
            <w:r>
              <w:rPr>
                <w:rFonts w:asciiTheme="minorHAnsi" w:hAnsiTheme="minorHAnsi" w:cstheme="minorHAnsi"/>
                <w:sz w:val="20"/>
                <w:szCs w:val="20"/>
              </w:rPr>
              <w:t>25</w:t>
            </w:r>
          </w:p>
        </w:tc>
        <w:tc>
          <w:tcPr>
            <w:tcW w:w="6378" w:type="dxa"/>
            <w:vMerge w:val="restart"/>
          </w:tcPr>
          <w:p w:rsidR="005D7F9C" w:rsidRPr="002D4739" w:rsidRDefault="005D7F9C" w:rsidP="009B5D34">
            <w:pPr>
              <w:rPr>
                <w:rFonts w:asciiTheme="minorHAnsi" w:hAnsiTheme="minorHAnsi" w:cstheme="minorHAnsi"/>
                <w:sz w:val="20"/>
                <w:szCs w:val="20"/>
              </w:rPr>
            </w:pPr>
            <w:r w:rsidRPr="002D4739">
              <w:rPr>
                <w:rFonts w:asciiTheme="minorHAnsi" w:hAnsiTheme="minorHAnsi" w:cs="Times New Roman"/>
                <w:sz w:val="20"/>
                <w:szCs w:val="20"/>
              </w:rPr>
              <w:t>Osobitná podmienka pre žiadateľa realizujúceho veľký projekt</w:t>
            </w:r>
          </w:p>
        </w:tc>
        <w:tc>
          <w:tcPr>
            <w:tcW w:w="7343" w:type="dxa"/>
          </w:tcPr>
          <w:p w:rsidR="005D7F9C" w:rsidRPr="002D4739"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8</w:t>
            </w:r>
          </w:p>
          <w:p w:rsidR="005D7F9C" w:rsidRPr="002D4739" w:rsidRDefault="005D7F9C">
            <w:pPr>
              <w:rPr>
                <w:rFonts w:asciiTheme="minorHAnsi" w:hAnsiTheme="minorHAnsi" w:cstheme="minorHAnsi"/>
                <w:sz w:val="20"/>
                <w:szCs w:val="20"/>
              </w:rPr>
            </w:pPr>
            <w:r w:rsidRPr="002D4739">
              <w:rPr>
                <w:rFonts w:asciiTheme="minorHAnsi" w:hAnsiTheme="minorHAnsi"/>
                <w:b/>
                <w:sz w:val="20"/>
                <w:szCs w:val="20"/>
              </w:rPr>
              <w:t>Informácia o veľkom projekte</w:t>
            </w:r>
            <w:r>
              <w:rPr>
                <w:rFonts w:asciiTheme="minorHAnsi" w:hAnsiTheme="minorHAnsi"/>
                <w:b/>
                <w:sz w:val="20"/>
                <w:szCs w:val="20"/>
              </w:rPr>
              <w:t>,</w:t>
            </w:r>
            <w:r w:rsidRPr="002D4739">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101 všeobecného nariadenia v slovenskom a anglickom jazyku</w:t>
            </w:r>
            <w:r>
              <w:rPr>
                <w:rFonts w:asciiTheme="minorHAnsi" w:hAnsiTheme="minorHAnsi" w:cs="Arial"/>
                <w:sz w:val="20"/>
                <w:szCs w:val="20"/>
              </w:rPr>
              <w:t xml:space="preserve"> </w:t>
            </w:r>
          </w:p>
        </w:tc>
      </w:tr>
      <w:tr w:rsidR="005D7F9C" w:rsidRPr="001A25E0" w:rsidTr="008A4F7E">
        <w:trPr>
          <w:trHeight w:val="307"/>
        </w:trPr>
        <w:tc>
          <w:tcPr>
            <w:tcW w:w="421" w:type="dxa"/>
            <w:vMerge/>
          </w:tcPr>
          <w:p w:rsidR="005D7F9C" w:rsidDel="006B6C95" w:rsidRDefault="005D7F9C" w:rsidP="009B5D34">
            <w:pPr>
              <w:rPr>
                <w:rFonts w:asciiTheme="minorHAnsi" w:hAnsiTheme="minorHAnsi" w:cstheme="minorHAnsi"/>
                <w:sz w:val="20"/>
                <w:szCs w:val="20"/>
              </w:rPr>
            </w:pPr>
          </w:p>
        </w:tc>
        <w:tc>
          <w:tcPr>
            <w:tcW w:w="6378" w:type="dxa"/>
            <w:vMerge/>
          </w:tcPr>
          <w:p w:rsidR="005D7F9C" w:rsidRPr="002D4739" w:rsidRDefault="005D7F9C" w:rsidP="009B5D34">
            <w:pPr>
              <w:rPr>
                <w:rFonts w:asciiTheme="minorHAnsi" w:hAnsiTheme="minorHAnsi" w:cs="Times New Roman"/>
                <w:sz w:val="20"/>
                <w:szCs w:val="20"/>
              </w:rPr>
            </w:pPr>
          </w:p>
        </w:tc>
        <w:tc>
          <w:tcPr>
            <w:tcW w:w="7343" w:type="dxa"/>
          </w:tcPr>
          <w:p w:rsidR="005D7F9C"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19</w:t>
            </w:r>
          </w:p>
          <w:p w:rsidR="005D7F9C" w:rsidRPr="002D4739" w:rsidRDefault="005D7F9C" w:rsidP="00777DD7">
            <w:pPr>
              <w:rPr>
                <w:rFonts w:asciiTheme="minorHAnsi" w:hAnsiTheme="minorHAnsi" w:cs="Times New Roman"/>
                <w:b/>
                <w:sz w:val="20"/>
                <w:szCs w:val="20"/>
                <w:u w:val="single"/>
              </w:rPr>
            </w:pPr>
            <w:r w:rsidRPr="005E29FB">
              <w:rPr>
                <w:rFonts w:asciiTheme="minorHAnsi" w:hAnsiTheme="minorHAnsi"/>
                <w:b/>
                <w:sz w:val="20"/>
                <w:szCs w:val="20"/>
              </w:rPr>
              <w:t>Oznámenie vybraného veľkého projektu</w:t>
            </w:r>
            <w:r>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w:t>
            </w:r>
            <w:r>
              <w:rPr>
                <w:rFonts w:asciiTheme="minorHAnsi" w:hAnsiTheme="minorHAnsi" w:cs="Arial"/>
                <w:sz w:val="20"/>
                <w:szCs w:val="20"/>
              </w:rPr>
              <w:t>2</w:t>
            </w:r>
            <w:ins w:id="121" w:author="uzivatel" w:date="2016-02-15T22:50:00Z">
              <w:r w:rsidR="00777DD7" w:rsidRPr="00C676FB">
                <w:rPr>
                  <w:rFonts w:asciiTheme="minorHAnsi" w:hAnsiTheme="minorHAnsi" w:cs="Arial"/>
                  <w:sz w:val="20"/>
                  <w:szCs w:val="20"/>
                </w:rPr>
                <w:t xml:space="preserve">, resp. </w:t>
              </w:r>
            </w:ins>
            <w:del w:id="122" w:author="uzivatel" w:date="2016-02-15T22:50:00Z">
              <w:r w:rsidRPr="004C20D4" w:rsidDel="00777DD7">
                <w:rPr>
                  <w:rFonts w:asciiTheme="minorHAnsi" w:hAnsiTheme="minorHAnsi" w:cs="Arial"/>
                  <w:sz w:val="20"/>
                  <w:szCs w:val="20"/>
                </w:rPr>
                <w:delText xml:space="preserve"> </w:delText>
              </w:r>
            </w:del>
            <w:ins w:id="123" w:author="uzivatel" w:date="2016-02-15T22:49:00Z">
              <w:r w:rsidR="00777DD7" w:rsidRPr="00C676FB">
                <w:rPr>
                  <w:rFonts w:asciiTheme="minorHAnsi" w:hAnsiTheme="minorHAnsi" w:cs="Arial"/>
                  <w:sz w:val="20"/>
                  <w:szCs w:val="20"/>
                  <w:rPrChange w:id="124" w:author="Pečová, Renáta" w:date="2016-02-16T15:51:00Z">
                    <w:rPr>
                      <w:rFonts w:asciiTheme="minorHAnsi" w:hAnsiTheme="minorHAnsi" w:cs="Arial"/>
                      <w:sz w:val="20"/>
                      <w:szCs w:val="20"/>
                    </w:rPr>
                  </w:rPrChange>
                </w:rPr>
                <w:t xml:space="preserve">článok 103 </w:t>
              </w:r>
            </w:ins>
            <w:r w:rsidRPr="00C676FB">
              <w:rPr>
                <w:rFonts w:asciiTheme="minorHAnsi" w:hAnsiTheme="minorHAnsi" w:cs="Arial"/>
                <w:sz w:val="20"/>
                <w:szCs w:val="20"/>
                <w:rPrChange w:id="125" w:author="Pečová, Renáta" w:date="2016-02-16T15:51:00Z">
                  <w:rPr>
                    <w:rFonts w:asciiTheme="minorHAnsi" w:hAnsiTheme="minorHAnsi" w:cs="Arial"/>
                    <w:sz w:val="20"/>
                    <w:szCs w:val="20"/>
                  </w:rPr>
                </w:rPrChange>
              </w:rPr>
              <w:t>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15"/>
          <w:footerReference w:type="default" r:id="rId16"/>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F50863">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 xml:space="preserve">voči žiadateľovi nie je vedený výkon rozhodnutia, </w:t>
            </w:r>
          </w:p>
          <w:p w:rsidR="005206F0" w:rsidRPr="000771A5"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56" w:rsidRDefault="007D5C56" w:rsidP="00297396">
      <w:pPr>
        <w:spacing w:after="0" w:line="240" w:lineRule="auto"/>
      </w:pPr>
      <w:r>
        <w:separator/>
      </w:r>
    </w:p>
  </w:endnote>
  <w:endnote w:type="continuationSeparator" w:id="0">
    <w:p w:rsidR="007D5C56" w:rsidRDefault="007D5C56"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C20D4">
      <w:rPr>
        <w:rFonts w:eastAsia="Times New Roman" w:cs="Times New Roman"/>
        <w:noProof/>
        <w:szCs w:val="24"/>
        <w:lang w:eastAsia="sk-SK"/>
      </w:rPr>
      <w:t>10</w:t>
    </w:r>
    <w:r w:rsidRPr="00016F1C">
      <w:rPr>
        <w:rFonts w:eastAsia="Times New Roman" w:cs="Times New Roman"/>
        <w:szCs w:val="24"/>
        <w:lang w:eastAsia="sk-SK"/>
      </w:rPr>
      <w:fldChar w:fldCharType="end"/>
    </w:r>
  </w:p>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Pr="00570367" w:rsidRDefault="007D5C5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56" w:rsidRDefault="007D5C56" w:rsidP="00297396">
      <w:pPr>
        <w:spacing w:after="0" w:line="240" w:lineRule="auto"/>
      </w:pPr>
      <w:r>
        <w:separator/>
      </w:r>
    </w:p>
  </w:footnote>
  <w:footnote w:type="continuationSeparator" w:id="0">
    <w:p w:rsidR="007D5C56" w:rsidRDefault="007D5C56" w:rsidP="00297396">
      <w:pPr>
        <w:spacing w:after="0" w:line="240" w:lineRule="auto"/>
      </w:pPr>
      <w:r>
        <w:continuationSeparator/>
      </w:r>
    </w:p>
  </w:footnote>
  <w:footnote w:id="1">
    <w:p w:rsidR="007D5C56" w:rsidRDefault="007D5C56">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7D5C56" w:rsidRDefault="007D5C56">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2D4CDB">
    <w:r>
      <w:rPr>
        <w:noProof/>
        <w:lang w:eastAsia="sk-SK"/>
      </w:rPr>
      <w:drawing>
        <wp:anchor distT="0" distB="0" distL="114300" distR="114300" simplePos="0" relativeHeight="251660288" behindDoc="0" locked="0" layoutInCell="1" allowOverlap="1" wp14:anchorId="268AA1DA" wp14:editId="2F6FE3EA">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8758ED" wp14:editId="4D6B82E5">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D5C56" w:rsidRDefault="007D5C56">
    <w:pPr>
      <w:pStyle w:val="Hlavika"/>
    </w:pPr>
  </w:p>
  <w:p w:rsidR="007D5C56" w:rsidRDefault="007D5C56">
    <w:pPr>
      <w:pStyle w:val="Hlavika"/>
    </w:pPr>
  </w:p>
  <w:p w:rsidR="007D5C56" w:rsidRDefault="007D5C5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61E"/>
    <w:rsid w:val="00020955"/>
    <w:rsid w:val="00050586"/>
    <w:rsid w:val="00053993"/>
    <w:rsid w:val="00054CDE"/>
    <w:rsid w:val="00061D73"/>
    <w:rsid w:val="00062B88"/>
    <w:rsid w:val="00065797"/>
    <w:rsid w:val="00076FC2"/>
    <w:rsid w:val="000771A5"/>
    <w:rsid w:val="000806BF"/>
    <w:rsid w:val="000B674B"/>
    <w:rsid w:val="000C0D6B"/>
    <w:rsid w:val="000C3731"/>
    <w:rsid w:val="000E4433"/>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F0635"/>
    <w:rsid w:val="00204701"/>
    <w:rsid w:val="00205D64"/>
    <w:rsid w:val="00211F4B"/>
    <w:rsid w:val="00215499"/>
    <w:rsid w:val="002279C7"/>
    <w:rsid w:val="00231C62"/>
    <w:rsid w:val="00240C5A"/>
    <w:rsid w:val="00242C4D"/>
    <w:rsid w:val="002454DD"/>
    <w:rsid w:val="0025567F"/>
    <w:rsid w:val="00263E65"/>
    <w:rsid w:val="00275F59"/>
    <w:rsid w:val="00280F96"/>
    <w:rsid w:val="00285FFB"/>
    <w:rsid w:val="00297396"/>
    <w:rsid w:val="002A6EF9"/>
    <w:rsid w:val="002C4127"/>
    <w:rsid w:val="002C4DEF"/>
    <w:rsid w:val="002D2503"/>
    <w:rsid w:val="002D4739"/>
    <w:rsid w:val="002D4CDB"/>
    <w:rsid w:val="002E1157"/>
    <w:rsid w:val="002E5EB4"/>
    <w:rsid w:val="002F393A"/>
    <w:rsid w:val="003007BA"/>
    <w:rsid w:val="00301013"/>
    <w:rsid w:val="003256B5"/>
    <w:rsid w:val="003259A8"/>
    <w:rsid w:val="0033719C"/>
    <w:rsid w:val="00340992"/>
    <w:rsid w:val="00340D3A"/>
    <w:rsid w:val="00343F2B"/>
    <w:rsid w:val="00344F28"/>
    <w:rsid w:val="00346F2F"/>
    <w:rsid w:val="00353687"/>
    <w:rsid w:val="00362BF7"/>
    <w:rsid w:val="00373060"/>
    <w:rsid w:val="003818B2"/>
    <w:rsid w:val="00387DF4"/>
    <w:rsid w:val="003918DC"/>
    <w:rsid w:val="00393BEF"/>
    <w:rsid w:val="0039409A"/>
    <w:rsid w:val="003A3A06"/>
    <w:rsid w:val="003A67A8"/>
    <w:rsid w:val="003A6D6C"/>
    <w:rsid w:val="003B15F0"/>
    <w:rsid w:val="003B3437"/>
    <w:rsid w:val="003C3F29"/>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20D4"/>
    <w:rsid w:val="004C4B6F"/>
    <w:rsid w:val="004D05FD"/>
    <w:rsid w:val="004D25E1"/>
    <w:rsid w:val="004D393A"/>
    <w:rsid w:val="004D426D"/>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4D11"/>
    <w:rsid w:val="005852CE"/>
    <w:rsid w:val="005A0719"/>
    <w:rsid w:val="005C70A4"/>
    <w:rsid w:val="005D0248"/>
    <w:rsid w:val="005D7F9C"/>
    <w:rsid w:val="005E1820"/>
    <w:rsid w:val="005E4C1B"/>
    <w:rsid w:val="005F30B4"/>
    <w:rsid w:val="005F3DBD"/>
    <w:rsid w:val="00606FFB"/>
    <w:rsid w:val="00607EC2"/>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D633A"/>
    <w:rsid w:val="006E1F75"/>
    <w:rsid w:val="006E2360"/>
    <w:rsid w:val="006E3561"/>
    <w:rsid w:val="006F6E13"/>
    <w:rsid w:val="00713950"/>
    <w:rsid w:val="007213D2"/>
    <w:rsid w:val="007314FF"/>
    <w:rsid w:val="00732A40"/>
    <w:rsid w:val="00736C40"/>
    <w:rsid w:val="00760313"/>
    <w:rsid w:val="007606A5"/>
    <w:rsid w:val="00760A22"/>
    <w:rsid w:val="00760DE9"/>
    <w:rsid w:val="00777DD7"/>
    <w:rsid w:val="007946AE"/>
    <w:rsid w:val="007B3E5C"/>
    <w:rsid w:val="007C0688"/>
    <w:rsid w:val="007C1545"/>
    <w:rsid w:val="007C2E4A"/>
    <w:rsid w:val="007D1782"/>
    <w:rsid w:val="007D5C56"/>
    <w:rsid w:val="007E2824"/>
    <w:rsid w:val="007E285C"/>
    <w:rsid w:val="007F3445"/>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46A9"/>
    <w:rsid w:val="008D4F9C"/>
    <w:rsid w:val="008D6D59"/>
    <w:rsid w:val="008F0949"/>
    <w:rsid w:val="008F3D66"/>
    <w:rsid w:val="00900594"/>
    <w:rsid w:val="0091485F"/>
    <w:rsid w:val="0091725B"/>
    <w:rsid w:val="0093580E"/>
    <w:rsid w:val="00951DEF"/>
    <w:rsid w:val="00977F6D"/>
    <w:rsid w:val="00980020"/>
    <w:rsid w:val="009B1846"/>
    <w:rsid w:val="009B5D34"/>
    <w:rsid w:val="009C4340"/>
    <w:rsid w:val="009D08D3"/>
    <w:rsid w:val="009D314B"/>
    <w:rsid w:val="009D5624"/>
    <w:rsid w:val="009D5A45"/>
    <w:rsid w:val="009E017D"/>
    <w:rsid w:val="009E220F"/>
    <w:rsid w:val="009F0914"/>
    <w:rsid w:val="009F15FF"/>
    <w:rsid w:val="009F3A87"/>
    <w:rsid w:val="009F61AD"/>
    <w:rsid w:val="00A154A6"/>
    <w:rsid w:val="00A209BB"/>
    <w:rsid w:val="00A21F40"/>
    <w:rsid w:val="00A23BE3"/>
    <w:rsid w:val="00A2689E"/>
    <w:rsid w:val="00A363C4"/>
    <w:rsid w:val="00A572C3"/>
    <w:rsid w:val="00A6173A"/>
    <w:rsid w:val="00A634B5"/>
    <w:rsid w:val="00A65F9C"/>
    <w:rsid w:val="00A67F1F"/>
    <w:rsid w:val="00A71082"/>
    <w:rsid w:val="00A87BF4"/>
    <w:rsid w:val="00AA2399"/>
    <w:rsid w:val="00AA646F"/>
    <w:rsid w:val="00AB1411"/>
    <w:rsid w:val="00AD16E3"/>
    <w:rsid w:val="00AD1CD8"/>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747B7"/>
    <w:rsid w:val="00B84FFC"/>
    <w:rsid w:val="00B86218"/>
    <w:rsid w:val="00B9021E"/>
    <w:rsid w:val="00BB5079"/>
    <w:rsid w:val="00BB58B3"/>
    <w:rsid w:val="00BB6CC4"/>
    <w:rsid w:val="00BD2500"/>
    <w:rsid w:val="00BE657D"/>
    <w:rsid w:val="00C052FF"/>
    <w:rsid w:val="00C10E17"/>
    <w:rsid w:val="00C11A6E"/>
    <w:rsid w:val="00C213B4"/>
    <w:rsid w:val="00C21A03"/>
    <w:rsid w:val="00C24A69"/>
    <w:rsid w:val="00C2697A"/>
    <w:rsid w:val="00C31B6B"/>
    <w:rsid w:val="00C3547E"/>
    <w:rsid w:val="00C36149"/>
    <w:rsid w:val="00C4317E"/>
    <w:rsid w:val="00C47274"/>
    <w:rsid w:val="00C51FB5"/>
    <w:rsid w:val="00C575C8"/>
    <w:rsid w:val="00C62B07"/>
    <w:rsid w:val="00C676FB"/>
    <w:rsid w:val="00C76654"/>
    <w:rsid w:val="00C843F7"/>
    <w:rsid w:val="00C845A8"/>
    <w:rsid w:val="00C848E1"/>
    <w:rsid w:val="00C97150"/>
    <w:rsid w:val="00CA3CF5"/>
    <w:rsid w:val="00CA6C90"/>
    <w:rsid w:val="00CD6015"/>
    <w:rsid w:val="00CE28B6"/>
    <w:rsid w:val="00CF197B"/>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380F"/>
    <w:rsid w:val="00F34D0E"/>
    <w:rsid w:val="00F50863"/>
    <w:rsid w:val="00F57566"/>
    <w:rsid w:val="00F646FB"/>
    <w:rsid w:val="00F74B96"/>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ur-lex.europa.eu/legal-content/SK/TXT/?uri=uriserv:OJ.L_.2014.069.01.0065.01.SL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99CB-65AB-485B-B31C-7629F650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19</Pages>
  <Words>6038</Words>
  <Characters>34419</Characters>
  <Application>Microsoft Office Word</Application>
  <DocSecurity>0</DocSecurity>
  <Lines>286</Lines>
  <Paragraphs>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47</cp:revision>
  <cp:lastPrinted>2014-11-06T07:47:00Z</cp:lastPrinted>
  <dcterms:created xsi:type="dcterms:W3CDTF">2015-05-29T08:33:00Z</dcterms:created>
  <dcterms:modified xsi:type="dcterms:W3CDTF">2016-02-16T15:02:00Z</dcterms:modified>
</cp:coreProperties>
</file>